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1CA" w:rsidRDefault="00F231CA">
      <w:pPr>
        <w:rPr>
          <w:ins w:id="0" w:author="Author"/>
          <w:rFonts w:ascii="Times New Roman" w:hAnsi="Times New Roman" w:cs="Times New Roman"/>
          <w:b/>
          <w:bCs/>
          <w:sz w:val="20"/>
          <w:szCs w:val="20"/>
        </w:rPr>
      </w:pPr>
      <w:ins w:id="1" w:author="Author">
        <w:r>
          <w:rPr>
            <w:rFonts w:ascii="Times New Roman" w:hAnsi="Times New Roman" w:cs="Times New Roman"/>
            <w:b/>
            <w:bCs/>
            <w:sz w:val="20"/>
            <w:szCs w:val="20"/>
          </w:rPr>
          <w:t>Annex II</w:t>
        </w:r>
        <w:r w:rsidR="00546E79">
          <w:rPr>
            <w:rFonts w:ascii="Times New Roman" w:hAnsi="Times New Roman" w:cs="Times New Roman"/>
            <w:b/>
            <w:bCs/>
            <w:sz w:val="20"/>
            <w:szCs w:val="20"/>
          </w:rPr>
          <w:t>I</w:t>
        </w:r>
      </w:ins>
    </w:p>
    <w:p w:rsidR="00F22EA6" w:rsidRPr="002000FE" w:rsidRDefault="0046560C">
      <w:pPr>
        <w:rPr>
          <w:rFonts w:ascii="Times New Roman" w:hAnsi="Times New Roman" w:cs="Times New Roman"/>
          <w:b/>
          <w:bCs/>
          <w:sz w:val="20"/>
          <w:szCs w:val="20"/>
        </w:rPr>
      </w:pPr>
      <w:r w:rsidRPr="0046560C">
        <w:rPr>
          <w:rFonts w:ascii="Times New Roman" w:hAnsi="Times New Roman" w:cs="Times New Roman"/>
          <w:b/>
          <w:bCs/>
          <w:sz w:val="20"/>
          <w:szCs w:val="20"/>
        </w:rPr>
        <w:t>S.01.0</w:t>
      </w:r>
      <w:r w:rsidR="0049052C">
        <w:rPr>
          <w:rFonts w:ascii="Times New Roman" w:hAnsi="Times New Roman" w:cs="Times New Roman"/>
          <w:b/>
          <w:bCs/>
          <w:sz w:val="20"/>
          <w:szCs w:val="20"/>
        </w:rPr>
        <w:t>3</w:t>
      </w:r>
      <w:r w:rsidR="000744C5">
        <w:rPr>
          <w:rFonts w:ascii="Times New Roman" w:hAnsi="Times New Roman" w:cs="Times New Roman"/>
          <w:b/>
          <w:bCs/>
          <w:sz w:val="20"/>
          <w:szCs w:val="20"/>
        </w:rPr>
        <w:t>.</w:t>
      </w:r>
      <w:r w:rsidRPr="0046560C">
        <w:rPr>
          <w:rFonts w:ascii="Times New Roman" w:hAnsi="Times New Roman" w:cs="Times New Roman"/>
          <w:b/>
          <w:bCs/>
          <w:sz w:val="20"/>
          <w:szCs w:val="20"/>
        </w:rPr>
        <w:t xml:space="preserve"> - Basic information</w:t>
      </w:r>
      <w:ins w:id="2" w:author="Author">
        <w:r w:rsidR="00C33D76">
          <w:rPr>
            <w:rFonts w:ascii="Times New Roman" w:hAnsi="Times New Roman" w:cs="Times New Roman"/>
            <w:b/>
            <w:bCs/>
            <w:sz w:val="20"/>
            <w:szCs w:val="20"/>
          </w:rPr>
          <w:t xml:space="preserve"> </w:t>
        </w:r>
        <w:r w:rsidR="00C33D76" w:rsidRPr="008368C5">
          <w:rPr>
            <w:rFonts w:ascii="Times New Roman" w:hAnsi="Times New Roman" w:cs="Times New Roman"/>
            <w:b/>
            <w:bCs/>
            <w:sz w:val="20"/>
            <w:szCs w:val="20"/>
          </w:rPr>
          <w:t>- RFF and matching adjustment portfolios</w:t>
        </w:r>
      </w:ins>
    </w:p>
    <w:p w:rsidR="007674FF" w:rsidRPr="002000FE" w:rsidRDefault="007674FF" w:rsidP="007674FF">
      <w:pPr>
        <w:rPr>
          <w:rFonts w:ascii="Times New Roman" w:hAnsi="Times New Roman" w:cs="Times New Roman"/>
          <w:b/>
          <w:bCs/>
          <w:sz w:val="20"/>
          <w:szCs w:val="20"/>
        </w:rPr>
      </w:pPr>
      <w:r w:rsidRPr="002000FE">
        <w:rPr>
          <w:rFonts w:ascii="Times New Roman" w:hAnsi="Times New Roman" w:cs="Times New Roman"/>
          <w:b/>
          <w:bCs/>
          <w:sz w:val="20"/>
          <w:szCs w:val="20"/>
        </w:rPr>
        <w:t>General comments:</w:t>
      </w:r>
    </w:p>
    <w:p w:rsidR="007674FF" w:rsidRDefault="007674FF" w:rsidP="007674FF">
      <w:pPr>
        <w:jc w:val="both"/>
        <w:rPr>
          <w:rFonts w:ascii="Times New Roman" w:hAnsi="Times New Roman" w:cs="Times New Roman"/>
          <w:sz w:val="20"/>
          <w:szCs w:val="20"/>
        </w:rPr>
      </w:pPr>
      <w:r w:rsidRPr="002000FE">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733475" w:rsidRDefault="00445A8A" w:rsidP="00733475">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annex relates to opening and </w:t>
      </w:r>
      <w:r w:rsidR="00733475">
        <w:rPr>
          <w:rFonts w:ascii="Times New Roman" w:hAnsi="Times New Roman" w:cs="Times New Roman"/>
          <w:sz w:val="20"/>
          <w:szCs w:val="20"/>
          <w:lang w:val="en-US"/>
        </w:rPr>
        <w:t>annual subm</w:t>
      </w:r>
      <w:r w:rsidR="00CA6B2C">
        <w:rPr>
          <w:rFonts w:ascii="Times New Roman" w:hAnsi="Times New Roman" w:cs="Times New Roman"/>
          <w:sz w:val="20"/>
          <w:szCs w:val="20"/>
          <w:lang w:val="en-US"/>
        </w:rPr>
        <w:t xml:space="preserve">ission of information for </w:t>
      </w:r>
      <w:r w:rsidR="00594A82">
        <w:rPr>
          <w:rFonts w:ascii="Times New Roman" w:hAnsi="Times New Roman" w:cs="Times New Roman"/>
          <w:sz w:val="20"/>
          <w:szCs w:val="20"/>
          <w:lang w:val="en-US"/>
        </w:rPr>
        <w:t>groups</w:t>
      </w:r>
      <w:r w:rsidR="00733475">
        <w:rPr>
          <w:rFonts w:ascii="Times New Roman" w:hAnsi="Times New Roman" w:cs="Times New Roman"/>
          <w:sz w:val="20"/>
          <w:szCs w:val="20"/>
          <w:lang w:val="en-US"/>
        </w:rPr>
        <w:t>.</w:t>
      </w:r>
    </w:p>
    <w:p w:rsidR="000744C5" w:rsidRDefault="000744C5" w:rsidP="00733475">
      <w:pPr>
        <w:jc w:val="both"/>
        <w:rPr>
          <w:rFonts w:ascii="Times New Roman" w:hAnsi="Times New Roman" w:cs="Times New Roman"/>
          <w:sz w:val="20"/>
          <w:szCs w:val="20"/>
          <w:lang w:val="en-US"/>
        </w:rPr>
      </w:pPr>
      <w:r>
        <w:rPr>
          <w:rFonts w:ascii="Times New Roman" w:hAnsi="Times New Roman" w:cs="Times New Roman"/>
          <w:sz w:val="20"/>
          <w:szCs w:val="20"/>
          <w:lang w:val="en-US"/>
        </w:rPr>
        <w:t>All ring-fenced funds and matching portfolios shall be identified regardless if they are material for the purposes of submission of information.</w:t>
      </w:r>
    </w:p>
    <w:p w:rsidR="00A35C3F" w:rsidRDefault="00A35C3F" w:rsidP="00733475">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In the first table all ring-fenced funds and matching adjustments portfolios shall be reported. In case a ring-fenced fund has a matching portfolio </w:t>
      </w:r>
      <w:r w:rsidR="00C85747">
        <w:rPr>
          <w:rFonts w:ascii="Times New Roman" w:hAnsi="Times New Roman" w:cs="Times New Roman"/>
          <w:sz w:val="20"/>
          <w:szCs w:val="20"/>
          <w:lang w:val="en-US"/>
        </w:rPr>
        <w:t>not covering the full RFF three funds have to be identified, one for the RFF, other for the MAP inside the RFF and other for the remaining part of the fund (vice-versa for the situations where a MAP has a RFF).</w:t>
      </w:r>
    </w:p>
    <w:p w:rsidR="00C85747" w:rsidRDefault="00C85747" w:rsidP="00733475">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In the second table the relations between the funds as explained in previous paragraph are explained. Only the funds with such relations shall be reported in the second table. </w:t>
      </w:r>
    </w:p>
    <w:p w:rsidR="00594A82" w:rsidRPr="00813F6F" w:rsidRDefault="00594A82" w:rsidP="00594A82">
      <w:pPr>
        <w:rPr>
          <w:rFonts w:ascii="Times New Roman" w:hAnsi="Times New Roman" w:cs="Times New Roman"/>
          <w:sz w:val="20"/>
          <w:szCs w:val="20"/>
        </w:rPr>
      </w:pPr>
      <w:r w:rsidRPr="00813F6F">
        <w:rPr>
          <w:rFonts w:ascii="Times New Roman" w:hAnsi="Times New Roman" w:cs="Times New Roman"/>
          <w:sz w:val="20"/>
          <w:szCs w:val="20"/>
        </w:rPr>
        <w:t xml:space="preserve">For group reporting the following specific requirements shall be met: </w:t>
      </w:r>
    </w:p>
    <w:p w:rsidR="00594A82" w:rsidRPr="00813F6F" w:rsidRDefault="00594A82" w:rsidP="00594A82">
      <w:pPr>
        <w:pStyle w:val="ListParagraph"/>
        <w:numPr>
          <w:ilvl w:val="0"/>
          <w:numId w:val="2"/>
        </w:numPr>
        <w:spacing w:after="160" w:line="259" w:lineRule="auto"/>
        <w:ind w:left="714" w:hanging="357"/>
        <w:jc w:val="both"/>
        <w:rPr>
          <w:rFonts w:ascii="Times New Roman" w:hAnsi="Times New Roman" w:cs="Times New Roman"/>
          <w:sz w:val="20"/>
          <w:szCs w:val="20"/>
        </w:rPr>
      </w:pPr>
      <w:r w:rsidRPr="00813F6F">
        <w:rPr>
          <w:rFonts w:ascii="Times New Roman" w:hAnsi="Times New Roman" w:cs="Times New Roman"/>
          <w:sz w:val="20"/>
          <w:szCs w:val="20"/>
        </w:rPr>
        <w:t>This information is applicable when method 1 as defined in Article 230 of</w:t>
      </w:r>
      <w:r w:rsidR="00293B8A">
        <w:rPr>
          <w:rFonts w:ascii="Times New Roman" w:hAnsi="Times New Roman" w:cs="Times New Roman"/>
          <w:sz w:val="20"/>
          <w:szCs w:val="20"/>
        </w:rPr>
        <w:t xml:space="preserve"> </w:t>
      </w:r>
      <w:r w:rsidRPr="00813F6F">
        <w:rPr>
          <w:rFonts w:ascii="Times New Roman" w:hAnsi="Times New Roman" w:cs="Times New Roman"/>
          <w:sz w:val="20"/>
          <w:szCs w:val="20"/>
        </w:rPr>
        <w:t xml:space="preserve">Solvency  II Directive  is  used,  either  exclusively  or  in  combination with method 2 as defined in Article 233 of Solvency II Directive; </w:t>
      </w:r>
    </w:p>
    <w:p w:rsidR="00594A82" w:rsidRPr="00813F6F" w:rsidRDefault="00594A82" w:rsidP="00594A82">
      <w:pPr>
        <w:pStyle w:val="ListParagraph"/>
        <w:numPr>
          <w:ilvl w:val="0"/>
          <w:numId w:val="2"/>
        </w:numPr>
        <w:spacing w:after="160" w:line="259" w:lineRule="auto"/>
        <w:ind w:left="714" w:hanging="357"/>
        <w:jc w:val="both"/>
        <w:rPr>
          <w:rFonts w:ascii="Times New Roman" w:hAnsi="Times New Roman" w:cs="Times New Roman"/>
          <w:sz w:val="20"/>
          <w:szCs w:val="20"/>
        </w:rPr>
      </w:pPr>
      <w:r w:rsidRPr="00813F6F">
        <w:rPr>
          <w:rFonts w:ascii="Times New Roman" w:hAnsi="Times New Roman" w:cs="Times New Roman"/>
          <w:sz w:val="20"/>
          <w:szCs w:val="20"/>
        </w:rPr>
        <w:t xml:space="preserve">When  combination  method  is  being  used,  this  information  is  to be submitted  only  for  the  part  of  the  group  calculated  with  method  1  as defined in Article 230 of Solvency II Directive, and; </w:t>
      </w:r>
    </w:p>
    <w:p w:rsidR="00594A82" w:rsidRDefault="00594A82" w:rsidP="00594A82">
      <w:pPr>
        <w:pStyle w:val="ListParagraph"/>
        <w:numPr>
          <w:ilvl w:val="0"/>
          <w:numId w:val="2"/>
        </w:numPr>
        <w:spacing w:after="160" w:line="259" w:lineRule="auto"/>
        <w:ind w:left="714" w:hanging="357"/>
        <w:jc w:val="both"/>
        <w:rPr>
          <w:rFonts w:ascii="Times New Roman" w:hAnsi="Times New Roman" w:cs="Times New Roman"/>
          <w:sz w:val="20"/>
          <w:szCs w:val="20"/>
        </w:rPr>
      </w:pPr>
      <w:r w:rsidRPr="00813F6F">
        <w:rPr>
          <w:rFonts w:ascii="Times New Roman" w:hAnsi="Times New Roman" w:cs="Times New Roman"/>
          <w:sz w:val="20"/>
          <w:szCs w:val="20"/>
        </w:rPr>
        <w:t>This information does not apply to groups when method 2 as defined in Article 233 of Solvency II Directive is being used exclusively.</w:t>
      </w:r>
    </w:p>
    <w:tbl>
      <w:tblPr>
        <w:tblStyle w:val="TableGrid"/>
        <w:tblW w:w="0" w:type="auto"/>
        <w:tblLook w:val="04A0" w:firstRow="1" w:lastRow="0" w:firstColumn="1" w:lastColumn="0" w:noHBand="0" w:noVBand="1"/>
      </w:tblPr>
      <w:tblGrid>
        <w:gridCol w:w="1339"/>
        <w:gridCol w:w="2139"/>
        <w:gridCol w:w="5764"/>
        <w:tblGridChange w:id="3">
          <w:tblGrid>
            <w:gridCol w:w="1339"/>
            <w:gridCol w:w="2139"/>
            <w:gridCol w:w="5764"/>
          </w:tblGrid>
        </w:tblGridChange>
      </w:tblGrid>
      <w:tr w:rsidR="00F22EA6" w:rsidRPr="002000FE" w:rsidTr="00594A82">
        <w:trPr>
          <w:trHeight w:val="285"/>
        </w:trPr>
        <w:tc>
          <w:tcPr>
            <w:tcW w:w="1339" w:type="dxa"/>
            <w:tcBorders>
              <w:top w:val="single" w:sz="4" w:space="0" w:color="auto"/>
              <w:left w:val="single" w:sz="4" w:space="0" w:color="auto"/>
              <w:bottom w:val="single" w:sz="4" w:space="0" w:color="auto"/>
              <w:right w:val="single" w:sz="4" w:space="0" w:color="auto"/>
            </w:tcBorders>
            <w:noWrap/>
            <w:hideMark/>
          </w:tcPr>
          <w:p w:rsidR="00F22EA6" w:rsidRPr="00BA6646" w:rsidRDefault="00F22EA6" w:rsidP="00F22EA6">
            <w:pPr>
              <w:spacing w:after="200" w:line="276" w:lineRule="auto"/>
              <w:jc w:val="center"/>
              <w:rPr>
                <w:rFonts w:ascii="Times New Roman" w:hAnsi="Times New Roman" w:cs="Times New Roman"/>
                <w:sz w:val="20"/>
                <w:szCs w:val="20"/>
              </w:rPr>
            </w:pPr>
          </w:p>
        </w:tc>
        <w:tc>
          <w:tcPr>
            <w:tcW w:w="2139" w:type="dxa"/>
            <w:tcBorders>
              <w:top w:val="single" w:sz="4" w:space="0" w:color="auto"/>
              <w:left w:val="single" w:sz="4" w:space="0" w:color="auto"/>
              <w:bottom w:val="single" w:sz="4" w:space="0" w:color="auto"/>
              <w:right w:val="single" w:sz="4" w:space="0" w:color="auto"/>
            </w:tcBorders>
            <w:hideMark/>
          </w:tcPr>
          <w:p w:rsidR="00F22EA6" w:rsidRPr="00BA6646" w:rsidRDefault="0046560C" w:rsidP="00F22EA6">
            <w:pPr>
              <w:spacing w:after="200" w:line="276" w:lineRule="auto"/>
              <w:jc w:val="center"/>
              <w:rPr>
                <w:rFonts w:ascii="Times New Roman" w:hAnsi="Times New Roman" w:cs="Times New Roman"/>
                <w:b/>
                <w:bCs/>
                <w:sz w:val="20"/>
                <w:szCs w:val="20"/>
              </w:rPr>
            </w:pPr>
            <w:r w:rsidRPr="00BA6646">
              <w:rPr>
                <w:rFonts w:ascii="Times New Roman" w:hAnsi="Times New Roman" w:cs="Times New Roman"/>
                <w:b/>
                <w:bCs/>
                <w:sz w:val="20"/>
                <w:szCs w:val="20"/>
              </w:rPr>
              <w:t>ITEM</w:t>
            </w:r>
          </w:p>
        </w:tc>
        <w:tc>
          <w:tcPr>
            <w:tcW w:w="5764" w:type="dxa"/>
            <w:tcBorders>
              <w:top w:val="single" w:sz="4" w:space="0" w:color="auto"/>
              <w:left w:val="single" w:sz="4" w:space="0" w:color="auto"/>
              <w:bottom w:val="single" w:sz="4" w:space="0" w:color="auto"/>
              <w:right w:val="single" w:sz="4" w:space="0" w:color="auto"/>
            </w:tcBorders>
            <w:hideMark/>
          </w:tcPr>
          <w:p w:rsidR="00F22EA6" w:rsidRPr="002000FE" w:rsidRDefault="0046560C" w:rsidP="00F22EA6">
            <w:pPr>
              <w:spacing w:after="200" w:line="276" w:lineRule="auto"/>
              <w:jc w:val="center"/>
              <w:rPr>
                <w:rFonts w:ascii="Times New Roman" w:hAnsi="Times New Roman" w:cs="Times New Roman"/>
                <w:b/>
                <w:bCs/>
                <w:sz w:val="20"/>
                <w:szCs w:val="20"/>
              </w:rPr>
            </w:pPr>
            <w:r w:rsidRPr="0046560C">
              <w:rPr>
                <w:rFonts w:ascii="Times New Roman" w:hAnsi="Times New Roman" w:cs="Times New Roman"/>
                <w:b/>
                <w:bCs/>
                <w:sz w:val="20"/>
                <w:szCs w:val="20"/>
              </w:rPr>
              <w:t>INSTRUCTIONS</w:t>
            </w:r>
          </w:p>
        </w:tc>
      </w:tr>
      <w:tr w:rsidR="00A35C3F" w:rsidRPr="002000FE" w:rsidTr="00594A82">
        <w:trPr>
          <w:trHeight w:val="366"/>
        </w:trPr>
        <w:tc>
          <w:tcPr>
            <w:tcW w:w="9242" w:type="dxa"/>
            <w:gridSpan w:val="3"/>
            <w:tcBorders>
              <w:top w:val="nil"/>
              <w:left w:val="nil"/>
              <w:bottom w:val="single" w:sz="4" w:space="0" w:color="auto"/>
              <w:right w:val="nil"/>
            </w:tcBorders>
          </w:tcPr>
          <w:p w:rsidR="00A35C3F" w:rsidRPr="00A35C3F" w:rsidRDefault="00A35C3F" w:rsidP="00293B8A">
            <w:pPr>
              <w:rPr>
                <w:rFonts w:ascii="Times New Roman" w:hAnsi="Times New Roman" w:cs="Times New Roman"/>
                <w:b/>
                <w:sz w:val="20"/>
                <w:szCs w:val="20"/>
              </w:rPr>
            </w:pPr>
            <w:r w:rsidRPr="00A35C3F">
              <w:rPr>
                <w:rFonts w:ascii="Times New Roman" w:hAnsi="Times New Roman" w:cs="Times New Roman"/>
                <w:b/>
                <w:sz w:val="20"/>
                <w:szCs w:val="20"/>
              </w:rPr>
              <w:t>List of all RFF/MAP (overlaps allowed)</w:t>
            </w:r>
          </w:p>
        </w:tc>
      </w:tr>
      <w:tr w:rsidR="00594A82" w:rsidRPr="002000FE" w:rsidTr="00594A82">
        <w:trPr>
          <w:trHeight w:val="675"/>
        </w:trPr>
        <w:tc>
          <w:tcPr>
            <w:tcW w:w="1339" w:type="dxa"/>
            <w:tcBorders>
              <w:top w:val="single" w:sz="4" w:space="0" w:color="auto"/>
            </w:tcBorders>
            <w:hideMark/>
          </w:tcPr>
          <w:p w:rsidR="00594A82" w:rsidRPr="00BA6646" w:rsidRDefault="00594A82" w:rsidP="00687E67">
            <w:pPr>
              <w:rPr>
                <w:rFonts w:ascii="Times New Roman" w:hAnsi="Times New Roman" w:cs="Times New Roman"/>
                <w:sz w:val="20"/>
                <w:szCs w:val="20"/>
              </w:rPr>
            </w:pPr>
            <w:r w:rsidRPr="00BA6646">
              <w:rPr>
                <w:rFonts w:ascii="Times New Roman" w:hAnsi="Times New Roman" w:cs="Times New Roman"/>
                <w:sz w:val="20"/>
                <w:szCs w:val="20"/>
              </w:rPr>
              <w:t>C0010</w:t>
            </w:r>
          </w:p>
          <w:p w:rsidR="00594A82" w:rsidRPr="00BA6646" w:rsidRDefault="00594A82" w:rsidP="00687E67">
            <w:pPr>
              <w:spacing w:after="200" w:line="276" w:lineRule="auto"/>
              <w:rPr>
                <w:rFonts w:ascii="Times New Roman" w:hAnsi="Times New Roman" w:cs="Times New Roman"/>
                <w:sz w:val="20"/>
                <w:szCs w:val="20"/>
              </w:rPr>
            </w:pPr>
          </w:p>
        </w:tc>
        <w:tc>
          <w:tcPr>
            <w:tcW w:w="2139" w:type="dxa"/>
            <w:tcBorders>
              <w:top w:val="single" w:sz="4" w:space="0" w:color="auto"/>
            </w:tcBorders>
            <w:hideMark/>
          </w:tcPr>
          <w:p w:rsidR="00594A82" w:rsidRPr="00BA6646" w:rsidRDefault="00594A82" w:rsidP="00687E67">
            <w:pPr>
              <w:spacing w:after="200" w:line="276" w:lineRule="auto"/>
              <w:rPr>
                <w:rFonts w:ascii="Times New Roman" w:hAnsi="Times New Roman" w:cs="Times New Roman"/>
                <w:sz w:val="20"/>
                <w:szCs w:val="20"/>
              </w:rPr>
            </w:pPr>
            <w:r w:rsidRPr="00BA6646">
              <w:rPr>
                <w:rFonts w:ascii="Times New Roman" w:hAnsi="Times New Roman" w:cs="Times New Roman"/>
                <w:sz w:val="20"/>
                <w:szCs w:val="20"/>
              </w:rPr>
              <w:t>Legal name of the undertaking</w:t>
            </w:r>
          </w:p>
        </w:tc>
        <w:tc>
          <w:tcPr>
            <w:tcW w:w="5764" w:type="dxa"/>
            <w:tcBorders>
              <w:top w:val="single" w:sz="4" w:space="0" w:color="auto"/>
            </w:tcBorders>
            <w:hideMark/>
          </w:tcPr>
          <w:p w:rsidR="00594A82" w:rsidRPr="00BC7653" w:rsidRDefault="00594A82" w:rsidP="00687E67">
            <w:pPr>
              <w:spacing w:after="200" w:line="276" w:lineRule="auto"/>
              <w:rPr>
                <w:rFonts w:ascii="Times New Roman" w:hAnsi="Times New Roman" w:cs="Times New Roman"/>
                <w:color w:val="FF0000"/>
                <w:sz w:val="20"/>
                <w:szCs w:val="20"/>
              </w:rPr>
            </w:pPr>
            <w:r w:rsidRPr="00202D53">
              <w:rPr>
                <w:rFonts w:ascii="Times New Roman" w:hAnsi="Times New Roman" w:cs="Times New Roman"/>
                <w:sz w:val="20"/>
                <w:szCs w:val="20"/>
              </w:rPr>
              <w:t>Legal name of the undertaking</w:t>
            </w:r>
            <w:ins w:id="4" w:author="Author">
              <w:r w:rsidR="0031198F" w:rsidRPr="00481B8F">
                <w:rPr>
                  <w:rFonts w:ascii="Times New Roman" w:hAnsi="Times New Roman" w:cs="Times New Roman"/>
                  <w:sz w:val="20"/>
                  <w:szCs w:val="20"/>
                </w:rPr>
                <w:t xml:space="preserve"> within the group that holds</w:t>
              </w:r>
              <w:r w:rsidR="0031198F">
                <w:rPr>
                  <w:rFonts w:ascii="Times New Roman" w:hAnsi="Times New Roman" w:cs="Times New Roman"/>
                  <w:sz w:val="20"/>
                  <w:szCs w:val="20"/>
                </w:rPr>
                <w:t xml:space="preserve"> the RFF/MAP</w:t>
              </w:r>
            </w:ins>
          </w:p>
        </w:tc>
      </w:tr>
      <w:tr w:rsidR="00594A82" w:rsidRPr="002000FE" w:rsidTr="00687E67">
        <w:trPr>
          <w:trHeight w:val="675"/>
        </w:trPr>
        <w:tc>
          <w:tcPr>
            <w:tcW w:w="1339" w:type="dxa"/>
            <w:hideMark/>
          </w:tcPr>
          <w:p w:rsidR="00594A82" w:rsidRPr="00BA6646" w:rsidRDefault="00594A82" w:rsidP="00687E67">
            <w:pPr>
              <w:rPr>
                <w:rFonts w:ascii="Times New Roman" w:hAnsi="Times New Roman" w:cs="Times New Roman"/>
                <w:sz w:val="20"/>
                <w:szCs w:val="20"/>
              </w:rPr>
            </w:pPr>
            <w:r w:rsidRPr="00BA6646">
              <w:rPr>
                <w:rFonts w:ascii="Times New Roman" w:hAnsi="Times New Roman" w:cs="Times New Roman"/>
                <w:sz w:val="20"/>
                <w:szCs w:val="20"/>
              </w:rPr>
              <w:t>C0020</w:t>
            </w:r>
          </w:p>
          <w:p w:rsidR="00594A82" w:rsidRPr="00BA6646" w:rsidRDefault="00594A82" w:rsidP="00687E67">
            <w:pPr>
              <w:rPr>
                <w:rFonts w:ascii="Times New Roman" w:hAnsi="Times New Roman" w:cs="Times New Roman"/>
                <w:sz w:val="20"/>
                <w:szCs w:val="20"/>
              </w:rPr>
            </w:pPr>
          </w:p>
        </w:tc>
        <w:tc>
          <w:tcPr>
            <w:tcW w:w="2139" w:type="dxa"/>
            <w:hideMark/>
          </w:tcPr>
          <w:p w:rsidR="00594A82" w:rsidRPr="00BA6646" w:rsidRDefault="00594A82" w:rsidP="00687E67">
            <w:pPr>
              <w:rPr>
                <w:rFonts w:ascii="Times New Roman" w:hAnsi="Times New Roman" w:cs="Times New Roman"/>
                <w:sz w:val="20"/>
                <w:szCs w:val="20"/>
              </w:rPr>
            </w:pPr>
            <w:r w:rsidRPr="00BA6646">
              <w:rPr>
                <w:rFonts w:ascii="Times New Roman" w:hAnsi="Times New Roman" w:cs="Times New Roman"/>
                <w:sz w:val="20"/>
                <w:szCs w:val="20"/>
              </w:rPr>
              <w:t>Identification code of the undertaking</w:t>
            </w:r>
          </w:p>
        </w:tc>
        <w:tc>
          <w:tcPr>
            <w:tcW w:w="5764" w:type="dxa"/>
            <w:hideMark/>
          </w:tcPr>
          <w:p w:rsidR="00594A82" w:rsidRPr="00BC7653" w:rsidRDefault="00594A82" w:rsidP="00687E67">
            <w:pPr>
              <w:rPr>
                <w:rFonts w:ascii="Times New Roman" w:hAnsi="Times New Roman" w:cs="Times New Roman"/>
                <w:sz w:val="20"/>
                <w:szCs w:val="20"/>
              </w:rPr>
            </w:pPr>
            <w:r w:rsidRPr="00BC7653">
              <w:rPr>
                <w:rFonts w:ascii="Times New Roman" w:hAnsi="Times New Roman" w:cs="Times New Roman"/>
                <w:sz w:val="20"/>
                <w:szCs w:val="20"/>
              </w:rPr>
              <w:t>Identification code of the undertaking, using the following priority:</w:t>
            </w:r>
          </w:p>
          <w:p w:rsidR="00594A82" w:rsidRPr="00BC7653" w:rsidRDefault="00594A82" w:rsidP="00293B8A">
            <w:pPr>
              <w:pStyle w:val="ListParagraph"/>
              <w:numPr>
                <w:ilvl w:val="0"/>
                <w:numId w:val="1"/>
              </w:numPr>
              <w:ind w:left="208" w:hanging="142"/>
              <w:rPr>
                <w:rFonts w:ascii="Times New Roman" w:hAnsi="Times New Roman" w:cs="Times New Roman"/>
                <w:sz w:val="20"/>
                <w:szCs w:val="20"/>
                <w:lang w:val="pt-PT"/>
              </w:rPr>
            </w:pPr>
            <w:r w:rsidRPr="00BC7653">
              <w:rPr>
                <w:rFonts w:ascii="Times New Roman" w:hAnsi="Times New Roman" w:cs="Times New Roman"/>
                <w:sz w:val="20"/>
                <w:szCs w:val="20"/>
                <w:lang w:val="pt-PT"/>
              </w:rPr>
              <w:t>Legal Entity Identifier (LEI)</w:t>
            </w:r>
          </w:p>
          <w:p w:rsidR="00594A82" w:rsidRPr="00BC7653" w:rsidRDefault="00594A82" w:rsidP="00293B8A">
            <w:pPr>
              <w:pStyle w:val="ListParagraph"/>
              <w:numPr>
                <w:ilvl w:val="0"/>
                <w:numId w:val="1"/>
              </w:numPr>
              <w:ind w:left="208" w:hanging="142"/>
              <w:rPr>
                <w:rFonts w:ascii="Times New Roman" w:hAnsi="Times New Roman" w:cs="Times New Roman"/>
                <w:sz w:val="20"/>
                <w:szCs w:val="20"/>
              </w:rPr>
            </w:pPr>
            <w:r w:rsidRPr="00BC7653">
              <w:rPr>
                <w:rFonts w:ascii="Times New Roman" w:hAnsi="Times New Roman" w:cs="Times New Roman"/>
                <w:sz w:val="20"/>
                <w:szCs w:val="20"/>
              </w:rPr>
              <w:t>Specific code</w:t>
            </w:r>
          </w:p>
          <w:p w:rsidR="00594A82" w:rsidRPr="00BC7653" w:rsidRDefault="00594A82" w:rsidP="00687E67">
            <w:pPr>
              <w:rPr>
                <w:rFonts w:ascii="Times New Roman" w:hAnsi="Times New Roman" w:cs="Times New Roman"/>
                <w:sz w:val="20"/>
                <w:szCs w:val="20"/>
              </w:rPr>
            </w:pPr>
          </w:p>
          <w:p w:rsidR="00594A82" w:rsidRPr="00BC7653" w:rsidRDefault="00594A82" w:rsidP="00687E67">
            <w:pPr>
              <w:rPr>
                <w:rFonts w:ascii="Times New Roman" w:hAnsi="Times New Roman" w:cs="Times New Roman"/>
                <w:sz w:val="20"/>
                <w:szCs w:val="20"/>
              </w:rPr>
            </w:pPr>
            <w:r w:rsidRPr="00BC7653">
              <w:rPr>
                <w:rFonts w:ascii="Times New Roman" w:hAnsi="Times New Roman" w:cs="Times New Roman"/>
                <w:sz w:val="20"/>
                <w:szCs w:val="20"/>
              </w:rPr>
              <w:t xml:space="preserve">When the undertaking uses the option “Specific code” the following shall be considered: </w:t>
            </w:r>
          </w:p>
          <w:p w:rsidR="00594A82" w:rsidRPr="00687E67" w:rsidRDefault="00594A82" w:rsidP="00594A82">
            <w:pPr>
              <w:pStyle w:val="ListParagraph"/>
              <w:numPr>
                <w:ilvl w:val="0"/>
                <w:numId w:val="3"/>
              </w:numPr>
              <w:ind w:left="350" w:hanging="284"/>
              <w:rPr>
                <w:rFonts w:ascii="Times New Roman" w:hAnsi="Times New Roman" w:cs="Times New Roman"/>
                <w:sz w:val="20"/>
                <w:szCs w:val="20"/>
              </w:rPr>
            </w:pPr>
            <w:r w:rsidRPr="00687E67">
              <w:rPr>
                <w:rFonts w:ascii="Times New Roman" w:hAnsi="Times New Roman" w:cs="Times New Roman"/>
                <w:sz w:val="20"/>
                <w:szCs w:val="20"/>
              </w:rPr>
              <w:t xml:space="preserve">For EEA (re) insurance undertakings within the group: identification code used in the local market, attributed by the undertaking's supervisory authority </w:t>
            </w:r>
          </w:p>
          <w:p w:rsidR="00594A82" w:rsidRPr="00687E67" w:rsidRDefault="00594A82" w:rsidP="00594A82">
            <w:pPr>
              <w:pStyle w:val="ListParagraph"/>
              <w:numPr>
                <w:ilvl w:val="0"/>
                <w:numId w:val="3"/>
              </w:numPr>
              <w:ind w:left="350" w:hanging="284"/>
              <w:rPr>
                <w:rFonts w:ascii="Times New Roman" w:hAnsi="Times New Roman" w:cs="Times New Roman"/>
                <w:sz w:val="20"/>
                <w:szCs w:val="20"/>
              </w:rPr>
            </w:pPr>
            <w:r w:rsidRPr="00687E67">
              <w:rPr>
                <w:rFonts w:ascii="Times New Roman" w:hAnsi="Times New Roman" w:cs="Times New Roman"/>
                <w:sz w:val="20"/>
                <w:szCs w:val="20"/>
              </w:rPr>
              <w:t xml:space="preserve">For non-EEA undertakings and non-regulated undertakings within the group, identification code provided will be provided by the group. When allocating an identification code to each non-EEA or non-regulated undertaking, it should comply with the following format in a consistent manner: </w:t>
            </w:r>
          </w:p>
          <w:p w:rsidR="00594A82" w:rsidRPr="00BC7653" w:rsidRDefault="00594A82" w:rsidP="00687E67">
            <w:pPr>
              <w:ind w:left="491"/>
              <w:rPr>
                <w:rFonts w:ascii="Times New Roman" w:hAnsi="Times New Roman" w:cs="Times New Roman"/>
                <w:sz w:val="20"/>
                <w:szCs w:val="20"/>
              </w:rPr>
            </w:pPr>
            <w:r w:rsidRPr="00BC7653">
              <w:rPr>
                <w:rFonts w:ascii="Times New Roman" w:hAnsi="Times New Roman" w:cs="Times New Roman"/>
                <w:sz w:val="20"/>
                <w:szCs w:val="20"/>
              </w:rPr>
              <w:t xml:space="preserve"> identification code of the parent undertaking + </w:t>
            </w:r>
          </w:p>
          <w:p w:rsidR="00594A82" w:rsidRPr="00BC7653" w:rsidRDefault="00594A82" w:rsidP="00687E67">
            <w:pPr>
              <w:ind w:left="491"/>
              <w:rPr>
                <w:rFonts w:ascii="Times New Roman" w:hAnsi="Times New Roman" w:cs="Times New Roman"/>
                <w:sz w:val="20"/>
                <w:szCs w:val="20"/>
              </w:rPr>
            </w:pPr>
            <w:r w:rsidRPr="00BC7653">
              <w:rPr>
                <w:rFonts w:ascii="Times New Roman" w:hAnsi="Times New Roman" w:cs="Times New Roman"/>
                <w:sz w:val="20"/>
                <w:szCs w:val="20"/>
              </w:rPr>
              <w:t xml:space="preserve"> ISO 3166-1 alpha-2 code of the country of the undertaking + </w:t>
            </w:r>
          </w:p>
          <w:p w:rsidR="00594A82" w:rsidRPr="00BC7653" w:rsidRDefault="00594A82" w:rsidP="00687E67">
            <w:pPr>
              <w:ind w:left="491"/>
              <w:rPr>
                <w:rFonts w:ascii="Times New Roman" w:hAnsi="Times New Roman" w:cs="Times New Roman"/>
                <w:color w:val="FF0000"/>
                <w:sz w:val="20"/>
                <w:szCs w:val="20"/>
              </w:rPr>
            </w:pPr>
            <w:r w:rsidRPr="00BC7653">
              <w:rPr>
                <w:rFonts w:ascii="Times New Roman" w:hAnsi="Times New Roman" w:cs="Times New Roman"/>
                <w:sz w:val="20"/>
                <w:szCs w:val="20"/>
              </w:rPr>
              <w:t xml:space="preserve"> 5 digits</w:t>
            </w:r>
          </w:p>
        </w:tc>
      </w:tr>
      <w:tr w:rsidR="00594A82" w:rsidRPr="00687E67" w:rsidTr="00687E67">
        <w:trPr>
          <w:trHeight w:val="675"/>
        </w:trPr>
        <w:tc>
          <w:tcPr>
            <w:tcW w:w="1339" w:type="dxa"/>
            <w:hideMark/>
          </w:tcPr>
          <w:p w:rsidR="00594A82" w:rsidRPr="00BA6646" w:rsidRDefault="00594A82" w:rsidP="00687E67">
            <w:pPr>
              <w:rPr>
                <w:rFonts w:ascii="Times New Roman" w:hAnsi="Times New Roman" w:cs="Times New Roman"/>
                <w:sz w:val="20"/>
                <w:szCs w:val="20"/>
              </w:rPr>
            </w:pPr>
            <w:r w:rsidRPr="00BA6646">
              <w:rPr>
                <w:rFonts w:ascii="Times New Roman" w:hAnsi="Times New Roman" w:cs="Times New Roman"/>
                <w:sz w:val="20"/>
                <w:szCs w:val="20"/>
              </w:rPr>
              <w:lastRenderedPageBreak/>
              <w:t>C0030</w:t>
            </w:r>
          </w:p>
          <w:p w:rsidR="00594A82" w:rsidRPr="00BA6646" w:rsidRDefault="00594A82" w:rsidP="00687E67">
            <w:pPr>
              <w:rPr>
                <w:rFonts w:ascii="Times New Roman" w:hAnsi="Times New Roman" w:cs="Times New Roman"/>
                <w:sz w:val="20"/>
                <w:szCs w:val="20"/>
              </w:rPr>
            </w:pPr>
          </w:p>
        </w:tc>
        <w:tc>
          <w:tcPr>
            <w:tcW w:w="2139" w:type="dxa"/>
            <w:hideMark/>
          </w:tcPr>
          <w:p w:rsidR="00594A82" w:rsidRPr="00BA6646" w:rsidRDefault="00594A82" w:rsidP="00687E67">
            <w:pPr>
              <w:rPr>
                <w:rFonts w:ascii="Times New Roman" w:hAnsi="Times New Roman" w:cs="Times New Roman"/>
                <w:sz w:val="20"/>
                <w:szCs w:val="20"/>
              </w:rPr>
            </w:pPr>
            <w:r w:rsidRPr="00BA6646">
              <w:rPr>
                <w:rFonts w:ascii="Times New Roman" w:hAnsi="Times New Roman" w:cs="Times New Roman"/>
                <w:sz w:val="20"/>
                <w:szCs w:val="20"/>
              </w:rPr>
              <w:t>Type of code of the ID of the undertaking</w:t>
            </w:r>
          </w:p>
        </w:tc>
        <w:tc>
          <w:tcPr>
            <w:tcW w:w="5764" w:type="dxa"/>
            <w:hideMark/>
          </w:tcPr>
          <w:p w:rsidR="00594A82" w:rsidRPr="00BC7653" w:rsidRDefault="00594A82" w:rsidP="00687E67">
            <w:pPr>
              <w:rPr>
                <w:rFonts w:ascii="Times New Roman" w:hAnsi="Times New Roman" w:cs="Times New Roman"/>
                <w:sz w:val="20"/>
                <w:szCs w:val="20"/>
              </w:rPr>
            </w:pPr>
            <w:r w:rsidRPr="00BC7653">
              <w:rPr>
                <w:rFonts w:ascii="Times New Roman" w:hAnsi="Times New Roman" w:cs="Times New Roman"/>
                <w:sz w:val="20"/>
                <w:szCs w:val="20"/>
              </w:rPr>
              <w:t>Type of ID Code used for the “Identification code of the undertaking” item. One of the options in the following closed list shall be used:</w:t>
            </w:r>
          </w:p>
          <w:p w:rsidR="00594A82" w:rsidRPr="00BC7653" w:rsidRDefault="00594A82" w:rsidP="00687E67">
            <w:pPr>
              <w:rPr>
                <w:rFonts w:ascii="Times New Roman" w:hAnsi="Times New Roman" w:cs="Times New Roman"/>
                <w:sz w:val="20"/>
                <w:szCs w:val="20"/>
                <w:lang w:val="pt-PT"/>
              </w:rPr>
            </w:pPr>
            <w:r w:rsidRPr="00BC7653">
              <w:rPr>
                <w:rFonts w:ascii="Times New Roman" w:hAnsi="Times New Roman" w:cs="Times New Roman"/>
                <w:sz w:val="20"/>
                <w:szCs w:val="20"/>
                <w:lang w:val="pt-PT"/>
              </w:rPr>
              <w:t xml:space="preserve">1 - LEI </w:t>
            </w:r>
          </w:p>
          <w:p w:rsidR="00594A82" w:rsidRPr="00733475" w:rsidRDefault="00594A82" w:rsidP="00687E67">
            <w:pPr>
              <w:rPr>
                <w:rFonts w:ascii="Times New Roman" w:hAnsi="Times New Roman" w:cs="Times New Roman"/>
                <w:color w:val="FF0000"/>
                <w:sz w:val="20"/>
                <w:szCs w:val="20"/>
                <w:lang w:val="fr-FR"/>
              </w:rPr>
            </w:pPr>
            <w:r>
              <w:rPr>
                <w:rFonts w:ascii="Times New Roman" w:hAnsi="Times New Roman" w:cs="Times New Roman"/>
                <w:sz w:val="20"/>
                <w:szCs w:val="20"/>
                <w:lang w:val="pt-PT"/>
              </w:rPr>
              <w:t>2</w:t>
            </w:r>
            <w:r w:rsidRPr="00BC7653">
              <w:rPr>
                <w:rFonts w:ascii="Times New Roman" w:hAnsi="Times New Roman" w:cs="Times New Roman"/>
                <w:sz w:val="20"/>
                <w:szCs w:val="20"/>
                <w:lang w:val="pt-PT"/>
              </w:rPr>
              <w:t xml:space="preserve"> - Specific code</w:t>
            </w:r>
          </w:p>
        </w:tc>
      </w:tr>
      <w:tr w:rsidR="00A35C3F" w:rsidRPr="002000FE" w:rsidTr="004E05FD">
        <w:trPr>
          <w:trHeight w:val="1269"/>
        </w:trPr>
        <w:tc>
          <w:tcPr>
            <w:tcW w:w="1339" w:type="dxa"/>
            <w:hideMark/>
          </w:tcPr>
          <w:p w:rsidR="00A35C3F" w:rsidRPr="00BA6646" w:rsidRDefault="00A35C3F" w:rsidP="00AB19F3">
            <w:pPr>
              <w:rPr>
                <w:rFonts w:ascii="Times New Roman" w:hAnsi="Times New Roman" w:cs="Times New Roman"/>
                <w:sz w:val="20"/>
                <w:szCs w:val="20"/>
              </w:rPr>
            </w:pPr>
            <w:r>
              <w:rPr>
                <w:rFonts w:ascii="Times New Roman" w:hAnsi="Times New Roman" w:cs="Times New Roman"/>
                <w:sz w:val="20"/>
                <w:szCs w:val="20"/>
              </w:rPr>
              <w:t>C004</w:t>
            </w:r>
            <w:r w:rsidRPr="00BA6646">
              <w:rPr>
                <w:rFonts w:ascii="Times New Roman" w:hAnsi="Times New Roman" w:cs="Times New Roman"/>
                <w:sz w:val="20"/>
                <w:szCs w:val="20"/>
              </w:rPr>
              <w:t>0</w:t>
            </w:r>
          </w:p>
          <w:p w:rsidR="00A35C3F" w:rsidRPr="00BA6646" w:rsidRDefault="00A35C3F" w:rsidP="00AB19F3">
            <w:pPr>
              <w:rPr>
                <w:rFonts w:ascii="Times New Roman" w:hAnsi="Times New Roman" w:cs="Times New Roman"/>
                <w:sz w:val="20"/>
                <w:szCs w:val="20"/>
              </w:rPr>
            </w:pPr>
          </w:p>
        </w:tc>
        <w:tc>
          <w:tcPr>
            <w:tcW w:w="2139" w:type="dxa"/>
            <w:hideMark/>
          </w:tcPr>
          <w:p w:rsidR="00A35C3F" w:rsidRPr="00BA6646" w:rsidRDefault="00293B8A" w:rsidP="00AB19F3">
            <w:pPr>
              <w:rPr>
                <w:rFonts w:ascii="Times New Roman" w:hAnsi="Times New Roman" w:cs="Times New Roman"/>
                <w:sz w:val="20"/>
                <w:szCs w:val="20"/>
              </w:rPr>
            </w:pPr>
            <w:r>
              <w:rPr>
                <w:rFonts w:ascii="Times New Roman" w:hAnsi="Times New Roman" w:cs="Times New Roman"/>
                <w:sz w:val="20"/>
                <w:szCs w:val="20"/>
              </w:rPr>
              <w:t>Fund</w:t>
            </w:r>
            <w:r w:rsidR="00A35C3F" w:rsidRPr="000744C5">
              <w:rPr>
                <w:rFonts w:ascii="Times New Roman" w:hAnsi="Times New Roman" w:cs="Times New Roman"/>
                <w:sz w:val="20"/>
                <w:szCs w:val="20"/>
              </w:rPr>
              <w:t>/Port</w:t>
            </w:r>
            <w:r w:rsidR="00A35C3F">
              <w:rPr>
                <w:rFonts w:ascii="Times New Roman" w:hAnsi="Times New Roman" w:cs="Times New Roman"/>
                <w:sz w:val="20"/>
                <w:szCs w:val="20"/>
              </w:rPr>
              <w:t>f</w:t>
            </w:r>
            <w:r w:rsidR="00A35C3F" w:rsidRPr="000744C5">
              <w:rPr>
                <w:rFonts w:ascii="Times New Roman" w:hAnsi="Times New Roman" w:cs="Times New Roman"/>
                <w:sz w:val="20"/>
                <w:szCs w:val="20"/>
              </w:rPr>
              <w:t>olio Number</w:t>
            </w:r>
          </w:p>
        </w:tc>
        <w:tc>
          <w:tcPr>
            <w:tcW w:w="5764" w:type="dxa"/>
            <w:hideMark/>
          </w:tcPr>
          <w:p w:rsidR="00A35C3F" w:rsidRPr="00020ACA" w:rsidRDefault="00A35C3F" w:rsidP="00AB19F3">
            <w:pPr>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is attributed by the undertaking, corresponding to the unique number assigned to each ring</w:t>
            </w:r>
            <w:r>
              <w:rPr>
                <w:rFonts w:ascii="Times New Roman" w:hAnsi="Times New Roman" w:cs="Times New Roman"/>
                <w:sz w:val="20"/>
                <w:szCs w:val="20"/>
              </w:rPr>
              <w:t xml:space="preserve"> </w:t>
            </w:r>
            <w:r w:rsidRPr="002C1E25">
              <w:rPr>
                <w:rFonts w:ascii="Times New Roman" w:hAnsi="Times New Roman" w:cs="Times New Roman"/>
                <w:sz w:val="20"/>
                <w:szCs w:val="20"/>
              </w:rPr>
              <w:t xml:space="preserve">fenced </w:t>
            </w:r>
            <w:r>
              <w:rPr>
                <w:rFonts w:ascii="Times New Roman" w:hAnsi="Times New Roman" w:cs="Times New Roman"/>
                <w:sz w:val="20"/>
                <w:szCs w:val="20"/>
              </w:rPr>
              <w:t xml:space="preserve">fund and </w:t>
            </w:r>
            <w:r w:rsidRPr="002C1E25">
              <w:rPr>
                <w:rFonts w:ascii="Times New Roman" w:hAnsi="Times New Roman" w:cs="Times New Roman"/>
                <w:sz w:val="20"/>
                <w:szCs w:val="20"/>
              </w:rPr>
              <w:t xml:space="preserve">matching portfolio. This number has to be consistent over time and </w:t>
            </w:r>
            <w:r w:rsidRPr="004B5345">
              <w:rPr>
                <w:rFonts w:ascii="Times New Roman" w:hAnsi="Times New Roman" w:cs="Times New Roman"/>
                <w:sz w:val="20"/>
                <w:szCs w:val="20"/>
              </w:rPr>
              <w:t xml:space="preserve">should be used to identify the </w:t>
            </w:r>
            <w:r w:rsidRPr="002C1E25">
              <w:rPr>
                <w:rFonts w:ascii="Times New Roman" w:hAnsi="Times New Roman" w:cs="Times New Roman"/>
                <w:sz w:val="20"/>
                <w:szCs w:val="20"/>
              </w:rPr>
              <w:t>ring</w:t>
            </w:r>
            <w:r>
              <w:rPr>
                <w:rFonts w:ascii="Times New Roman" w:hAnsi="Times New Roman" w:cs="Times New Roman"/>
                <w:sz w:val="20"/>
                <w:szCs w:val="20"/>
              </w:rPr>
              <w:t xml:space="preserve"> </w:t>
            </w:r>
            <w:r w:rsidRPr="002C1E25">
              <w:rPr>
                <w:rFonts w:ascii="Times New Roman" w:hAnsi="Times New Roman" w:cs="Times New Roman"/>
                <w:sz w:val="20"/>
                <w:szCs w:val="20"/>
              </w:rPr>
              <w:t xml:space="preserve">fenced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Pr>
                <w:rFonts w:ascii="Times New Roman" w:hAnsi="Times New Roman" w:cs="Times New Roman"/>
                <w:sz w:val="20"/>
                <w:szCs w:val="20"/>
              </w:rPr>
              <w:t xml:space="preserve">and the </w:t>
            </w:r>
            <w:r w:rsidRPr="004B5345">
              <w:rPr>
                <w:rFonts w:ascii="Times New Roman" w:hAnsi="Times New Roman" w:cs="Times New Roman"/>
                <w:sz w:val="20"/>
                <w:szCs w:val="20"/>
              </w:rPr>
              <w:t xml:space="preserve">matching portfolio number </w:t>
            </w:r>
            <w:r w:rsidRPr="002C1E25">
              <w:rPr>
                <w:rFonts w:ascii="Times New Roman" w:hAnsi="Times New Roman" w:cs="Times New Roman"/>
                <w:sz w:val="20"/>
                <w:szCs w:val="20"/>
              </w:rPr>
              <w:t>in other templates.</w:t>
            </w:r>
          </w:p>
        </w:tc>
      </w:tr>
      <w:tr w:rsidR="0049052C" w:rsidRPr="002000FE" w:rsidTr="004E05FD">
        <w:trPr>
          <w:trHeight w:val="972"/>
        </w:trPr>
        <w:tc>
          <w:tcPr>
            <w:tcW w:w="1339" w:type="dxa"/>
          </w:tcPr>
          <w:p w:rsidR="0049052C" w:rsidRPr="00BA6646" w:rsidRDefault="005671DA" w:rsidP="0049052C">
            <w:pPr>
              <w:rPr>
                <w:rFonts w:ascii="Times New Roman" w:hAnsi="Times New Roman" w:cs="Times New Roman"/>
                <w:sz w:val="20"/>
                <w:szCs w:val="20"/>
              </w:rPr>
            </w:pPr>
            <w:r>
              <w:rPr>
                <w:rFonts w:ascii="Times New Roman" w:hAnsi="Times New Roman" w:cs="Times New Roman"/>
                <w:sz w:val="20"/>
                <w:szCs w:val="20"/>
              </w:rPr>
              <w:t>C005</w:t>
            </w:r>
            <w:r w:rsidR="0049052C" w:rsidRPr="00BA6646">
              <w:rPr>
                <w:rFonts w:ascii="Times New Roman" w:hAnsi="Times New Roman" w:cs="Times New Roman"/>
                <w:sz w:val="20"/>
                <w:szCs w:val="20"/>
              </w:rPr>
              <w:t>0</w:t>
            </w:r>
          </w:p>
          <w:p w:rsidR="0049052C" w:rsidRPr="00BA6646" w:rsidRDefault="0049052C">
            <w:pPr>
              <w:rPr>
                <w:rFonts w:ascii="Times New Roman" w:hAnsi="Times New Roman" w:cs="Times New Roman"/>
                <w:sz w:val="20"/>
                <w:szCs w:val="20"/>
              </w:rPr>
            </w:pPr>
          </w:p>
        </w:tc>
        <w:tc>
          <w:tcPr>
            <w:tcW w:w="2139" w:type="dxa"/>
          </w:tcPr>
          <w:p w:rsidR="0049052C" w:rsidRPr="00BA6646" w:rsidRDefault="00BA6646">
            <w:pPr>
              <w:rPr>
                <w:rFonts w:ascii="Times New Roman" w:hAnsi="Times New Roman" w:cs="Times New Roman"/>
                <w:sz w:val="20"/>
                <w:szCs w:val="20"/>
              </w:rPr>
            </w:pPr>
            <w:r w:rsidRPr="00BA6646">
              <w:rPr>
                <w:rFonts w:ascii="Times New Roman" w:hAnsi="Times New Roman" w:cs="Times New Roman"/>
                <w:sz w:val="20"/>
                <w:szCs w:val="20"/>
              </w:rPr>
              <w:t xml:space="preserve">Name of ring-fenced fund/Matching </w:t>
            </w:r>
            <w:ins w:id="5" w:author="Author">
              <w:r w:rsidR="005F13A1" w:rsidRPr="005F13A1">
                <w:rPr>
                  <w:rFonts w:ascii="Times New Roman" w:hAnsi="Times New Roman" w:cs="Times New Roman"/>
                  <w:sz w:val="20"/>
                  <w:szCs w:val="20"/>
                </w:rPr>
                <w:t xml:space="preserve">adjustment </w:t>
              </w:r>
            </w:ins>
            <w:r w:rsidRPr="00BA6646">
              <w:rPr>
                <w:rFonts w:ascii="Times New Roman" w:hAnsi="Times New Roman" w:cs="Times New Roman"/>
                <w:sz w:val="20"/>
                <w:szCs w:val="20"/>
              </w:rPr>
              <w:t>portfolio</w:t>
            </w:r>
          </w:p>
        </w:tc>
        <w:tc>
          <w:tcPr>
            <w:tcW w:w="5764" w:type="dxa"/>
          </w:tcPr>
          <w:p w:rsidR="006D4325" w:rsidRDefault="006D4325" w:rsidP="006D4325">
            <w:pPr>
              <w:rPr>
                <w:rFonts w:ascii="Times New Roman" w:hAnsi="Times New Roman" w:cs="Times New Roman"/>
                <w:sz w:val="20"/>
                <w:szCs w:val="20"/>
              </w:rPr>
            </w:pPr>
            <w:r>
              <w:rPr>
                <w:rFonts w:ascii="Times New Roman" w:hAnsi="Times New Roman" w:cs="Times New Roman"/>
                <w:sz w:val="20"/>
                <w:szCs w:val="20"/>
              </w:rPr>
              <w:t>I</w:t>
            </w:r>
            <w:r w:rsidRPr="004B5345">
              <w:rPr>
                <w:rFonts w:ascii="Times New Roman" w:hAnsi="Times New Roman" w:cs="Times New Roman"/>
                <w:sz w:val="20"/>
                <w:szCs w:val="20"/>
              </w:rPr>
              <w:t>ndicate the</w:t>
            </w:r>
            <w:r w:rsidRPr="002C1E25">
              <w:rPr>
                <w:rFonts w:ascii="Times New Roman" w:hAnsi="Times New Roman" w:cs="Times New Roman"/>
                <w:sz w:val="20"/>
                <w:szCs w:val="20"/>
              </w:rPr>
              <w:t xml:space="preserve"> </w:t>
            </w:r>
            <w:r>
              <w:rPr>
                <w:rFonts w:ascii="Times New Roman" w:hAnsi="Times New Roman" w:cs="Times New Roman"/>
                <w:sz w:val="20"/>
                <w:szCs w:val="20"/>
              </w:rPr>
              <w:t>name</w:t>
            </w:r>
            <w:r w:rsidRPr="002C1E25">
              <w:rPr>
                <w:rFonts w:ascii="Times New Roman" w:hAnsi="Times New Roman" w:cs="Times New Roman"/>
                <w:sz w:val="20"/>
                <w:szCs w:val="20"/>
              </w:rPr>
              <w:t xml:space="preserve"> </w:t>
            </w:r>
            <w:r>
              <w:rPr>
                <w:rFonts w:ascii="Times New Roman" w:hAnsi="Times New Roman" w:cs="Times New Roman"/>
                <w:sz w:val="20"/>
                <w:szCs w:val="20"/>
              </w:rPr>
              <w:t xml:space="preserve">of the </w:t>
            </w:r>
            <w:r w:rsidRPr="002C1E25">
              <w:rPr>
                <w:rFonts w:ascii="Times New Roman" w:hAnsi="Times New Roman" w:cs="Times New Roman"/>
                <w:sz w:val="20"/>
                <w:szCs w:val="20"/>
              </w:rPr>
              <w:t>ring</w:t>
            </w:r>
            <w:r>
              <w:rPr>
                <w:rFonts w:ascii="Times New Roman" w:hAnsi="Times New Roman" w:cs="Times New Roman"/>
                <w:sz w:val="20"/>
                <w:szCs w:val="20"/>
              </w:rPr>
              <w:t xml:space="preserve"> </w:t>
            </w:r>
            <w:r w:rsidRPr="002C1E25">
              <w:rPr>
                <w:rFonts w:ascii="Times New Roman" w:hAnsi="Times New Roman" w:cs="Times New Roman"/>
                <w:sz w:val="20"/>
                <w:szCs w:val="20"/>
              </w:rPr>
              <w:t xml:space="preserve">fenced </w:t>
            </w:r>
            <w:r>
              <w:rPr>
                <w:rFonts w:ascii="Times New Roman" w:hAnsi="Times New Roman" w:cs="Times New Roman"/>
                <w:sz w:val="20"/>
                <w:szCs w:val="20"/>
              </w:rPr>
              <w:t xml:space="preserve">fund and </w:t>
            </w:r>
            <w:r w:rsidRPr="002C1E25">
              <w:rPr>
                <w:rFonts w:ascii="Times New Roman" w:hAnsi="Times New Roman" w:cs="Times New Roman"/>
                <w:sz w:val="20"/>
                <w:szCs w:val="20"/>
              </w:rPr>
              <w:t>matching</w:t>
            </w:r>
            <w:ins w:id="6" w:author="Author">
              <w:r w:rsidR="005F13A1">
                <w:rPr>
                  <w:rFonts w:ascii="Times New Roman" w:hAnsi="Times New Roman" w:cs="Times New Roman"/>
                  <w:sz w:val="20"/>
                  <w:szCs w:val="20"/>
                </w:rPr>
                <w:t xml:space="preserve"> </w:t>
              </w:r>
              <w:r w:rsidR="005F13A1" w:rsidRPr="005F13A1">
                <w:rPr>
                  <w:rFonts w:ascii="Times New Roman" w:hAnsi="Times New Roman" w:cs="Times New Roman"/>
                  <w:sz w:val="20"/>
                  <w:szCs w:val="20"/>
                </w:rPr>
                <w:t>adjustment</w:t>
              </w:r>
            </w:ins>
            <w:r w:rsidRPr="002C1E25">
              <w:rPr>
                <w:rFonts w:ascii="Times New Roman" w:hAnsi="Times New Roman" w:cs="Times New Roman"/>
                <w:sz w:val="20"/>
                <w:szCs w:val="20"/>
              </w:rPr>
              <w:t xml:space="preserve"> portfolio.</w:t>
            </w:r>
            <w:del w:id="7" w:author="Author">
              <w:r w:rsidRPr="002C1E25" w:rsidDel="005F13A1">
                <w:rPr>
                  <w:rFonts w:ascii="Times New Roman" w:hAnsi="Times New Roman" w:cs="Times New Roman"/>
                  <w:sz w:val="20"/>
                  <w:szCs w:val="20"/>
                </w:rPr>
                <w:delText xml:space="preserve"> </w:delText>
              </w:r>
            </w:del>
          </w:p>
          <w:p w:rsidR="006D4325" w:rsidRDefault="006D4325" w:rsidP="006D4325">
            <w:pPr>
              <w:rPr>
                <w:rFonts w:ascii="Times New Roman" w:hAnsi="Times New Roman" w:cs="Times New Roman"/>
                <w:sz w:val="20"/>
                <w:szCs w:val="20"/>
              </w:rPr>
            </w:pPr>
            <w:r>
              <w:rPr>
                <w:rFonts w:ascii="Times New Roman" w:hAnsi="Times New Roman" w:cs="Times New Roman"/>
                <w:sz w:val="20"/>
                <w:szCs w:val="20"/>
              </w:rPr>
              <w:t xml:space="preserve">When possible (if linked to a commercial product) the commercial name should be used. </w:t>
            </w:r>
            <w:ins w:id="8" w:author="Author">
              <w:r w:rsidR="006A25D4">
                <w:rPr>
                  <w:rFonts w:ascii="Times New Roman" w:hAnsi="Times New Roman" w:cs="Times New Roman"/>
                  <w:sz w:val="20"/>
                  <w:szCs w:val="20"/>
                </w:rPr>
                <w:t>If not possible, e.g. if the fund is linked to several commercial products, a different name shall be used.</w:t>
              </w:r>
            </w:ins>
          </w:p>
          <w:p w:rsidR="0049052C" w:rsidRPr="006D4325" w:rsidRDefault="006D4325">
            <w:pPr>
              <w:rPr>
                <w:rFonts w:ascii="Times New Roman" w:hAnsi="Times New Roman" w:cs="Times New Roman"/>
                <w:sz w:val="20"/>
                <w:szCs w:val="20"/>
              </w:rPr>
            </w:pPr>
            <w:r>
              <w:rPr>
                <w:rFonts w:ascii="Times New Roman" w:hAnsi="Times New Roman" w:cs="Times New Roman"/>
                <w:sz w:val="20"/>
                <w:szCs w:val="20"/>
              </w:rPr>
              <w:t>The name shall be unique and</w:t>
            </w:r>
            <w:r w:rsidRPr="002C1E25">
              <w:rPr>
                <w:rFonts w:ascii="Times New Roman" w:hAnsi="Times New Roman" w:cs="Times New Roman"/>
                <w:sz w:val="20"/>
                <w:szCs w:val="20"/>
              </w:rPr>
              <w:t xml:space="preserve"> be </w:t>
            </w:r>
            <w:r>
              <w:rPr>
                <w:rFonts w:ascii="Times New Roman" w:hAnsi="Times New Roman" w:cs="Times New Roman"/>
                <w:sz w:val="20"/>
                <w:szCs w:val="20"/>
              </w:rPr>
              <w:t xml:space="preserve">kept </w:t>
            </w:r>
            <w:r w:rsidRPr="002C1E25">
              <w:rPr>
                <w:rFonts w:ascii="Times New Roman" w:hAnsi="Times New Roman" w:cs="Times New Roman"/>
                <w:sz w:val="20"/>
                <w:szCs w:val="20"/>
              </w:rPr>
              <w:t>consistent over time</w:t>
            </w:r>
            <w:r>
              <w:rPr>
                <w:rFonts w:ascii="Times New Roman" w:hAnsi="Times New Roman" w:cs="Times New Roman"/>
                <w:sz w:val="20"/>
                <w:szCs w:val="20"/>
              </w:rPr>
              <w:t>.</w:t>
            </w:r>
          </w:p>
        </w:tc>
      </w:tr>
      <w:tr w:rsidR="0049052C" w:rsidRPr="002000FE" w:rsidTr="004E05FD">
        <w:trPr>
          <w:trHeight w:val="1100"/>
        </w:trPr>
        <w:tc>
          <w:tcPr>
            <w:tcW w:w="1339" w:type="dxa"/>
            <w:hideMark/>
          </w:tcPr>
          <w:p w:rsidR="0049052C" w:rsidRPr="00BA6646" w:rsidRDefault="0049052C" w:rsidP="0049052C">
            <w:pPr>
              <w:rPr>
                <w:rFonts w:ascii="Times New Roman" w:hAnsi="Times New Roman" w:cs="Times New Roman"/>
                <w:sz w:val="20"/>
                <w:szCs w:val="20"/>
              </w:rPr>
            </w:pPr>
            <w:r w:rsidRPr="00BA6646">
              <w:rPr>
                <w:rFonts w:ascii="Times New Roman" w:hAnsi="Times New Roman" w:cs="Times New Roman"/>
                <w:sz w:val="20"/>
                <w:szCs w:val="20"/>
              </w:rPr>
              <w:t>C0060</w:t>
            </w:r>
          </w:p>
          <w:p w:rsidR="0049052C" w:rsidRPr="00BA6646" w:rsidRDefault="0049052C">
            <w:pPr>
              <w:rPr>
                <w:rFonts w:ascii="Times New Roman" w:hAnsi="Times New Roman" w:cs="Times New Roman"/>
                <w:sz w:val="20"/>
                <w:szCs w:val="20"/>
              </w:rPr>
            </w:pPr>
          </w:p>
        </w:tc>
        <w:tc>
          <w:tcPr>
            <w:tcW w:w="2139" w:type="dxa"/>
            <w:hideMark/>
          </w:tcPr>
          <w:p w:rsidR="0049052C" w:rsidRPr="00BA6646" w:rsidRDefault="00093C24">
            <w:pPr>
              <w:rPr>
                <w:rFonts w:ascii="Times New Roman" w:hAnsi="Times New Roman" w:cs="Times New Roman"/>
                <w:sz w:val="20"/>
                <w:szCs w:val="20"/>
              </w:rPr>
            </w:pPr>
            <w:r w:rsidRPr="00093C24">
              <w:rPr>
                <w:rFonts w:ascii="Times New Roman" w:hAnsi="Times New Roman" w:cs="Times New Roman"/>
                <w:sz w:val="20"/>
                <w:szCs w:val="20"/>
              </w:rPr>
              <w:t xml:space="preserve">RFF/MAP/Remaining </w:t>
            </w:r>
            <w:ins w:id="9" w:author="Author">
              <w:r w:rsidR="001B20AC">
                <w:rPr>
                  <w:rFonts w:ascii="Times New Roman" w:hAnsi="Times New Roman" w:cs="Times New Roman"/>
                  <w:sz w:val="20"/>
                  <w:szCs w:val="20"/>
                </w:rPr>
                <w:t xml:space="preserve">part </w:t>
              </w:r>
            </w:ins>
            <w:r w:rsidRPr="00093C24">
              <w:rPr>
                <w:rFonts w:ascii="Times New Roman" w:hAnsi="Times New Roman" w:cs="Times New Roman"/>
                <w:sz w:val="20"/>
                <w:szCs w:val="20"/>
              </w:rPr>
              <w:t>of a fund</w:t>
            </w:r>
          </w:p>
        </w:tc>
        <w:tc>
          <w:tcPr>
            <w:tcW w:w="5764" w:type="dxa"/>
            <w:hideMark/>
          </w:tcPr>
          <w:p w:rsidR="006D4325" w:rsidRDefault="006D4325" w:rsidP="006D4325">
            <w:pPr>
              <w:rPr>
                <w:rFonts w:ascii="Times New Roman" w:hAnsi="Times New Roman" w:cs="Times New Roman"/>
                <w:sz w:val="20"/>
                <w:szCs w:val="20"/>
              </w:rPr>
            </w:pPr>
            <w:r w:rsidRPr="00534C37">
              <w:rPr>
                <w:rFonts w:ascii="Times New Roman" w:hAnsi="Times New Roman" w:cs="Times New Roman"/>
                <w:sz w:val="20"/>
                <w:szCs w:val="20"/>
              </w:rPr>
              <w:t xml:space="preserve">Indicate if it is a </w:t>
            </w:r>
            <w:r w:rsidRPr="002C1E25">
              <w:rPr>
                <w:rFonts w:ascii="Times New Roman" w:hAnsi="Times New Roman" w:cs="Times New Roman"/>
                <w:sz w:val="20"/>
                <w:szCs w:val="20"/>
              </w:rPr>
              <w:t>ring</w:t>
            </w:r>
            <w:r>
              <w:rPr>
                <w:rFonts w:ascii="Times New Roman" w:hAnsi="Times New Roman" w:cs="Times New Roman"/>
                <w:sz w:val="20"/>
                <w:szCs w:val="20"/>
              </w:rPr>
              <w:t xml:space="preserve"> </w:t>
            </w:r>
            <w:r w:rsidRPr="002C1E25">
              <w:rPr>
                <w:rFonts w:ascii="Times New Roman" w:hAnsi="Times New Roman" w:cs="Times New Roman"/>
                <w:sz w:val="20"/>
                <w:szCs w:val="20"/>
              </w:rPr>
              <w:t xml:space="preserve">fenced </w:t>
            </w:r>
            <w:r w:rsidR="00411F6D">
              <w:rPr>
                <w:rFonts w:ascii="Times New Roman" w:hAnsi="Times New Roman" w:cs="Times New Roman"/>
                <w:sz w:val="20"/>
                <w:szCs w:val="20"/>
              </w:rPr>
              <w:t>fund</w:t>
            </w:r>
            <w:r w:rsidRPr="004B5345">
              <w:rPr>
                <w:rFonts w:ascii="Times New Roman" w:hAnsi="Times New Roman" w:cs="Times New Roman"/>
                <w:sz w:val="20"/>
                <w:szCs w:val="20"/>
              </w:rPr>
              <w:t xml:space="preserve"> </w:t>
            </w:r>
            <w:r>
              <w:rPr>
                <w:rFonts w:ascii="Times New Roman" w:hAnsi="Times New Roman" w:cs="Times New Roman"/>
                <w:sz w:val="20"/>
                <w:szCs w:val="20"/>
              </w:rPr>
              <w:t xml:space="preserve">or a </w:t>
            </w:r>
            <w:r w:rsidRPr="004B5345">
              <w:rPr>
                <w:rFonts w:ascii="Times New Roman" w:hAnsi="Times New Roman" w:cs="Times New Roman"/>
                <w:sz w:val="20"/>
                <w:szCs w:val="20"/>
              </w:rPr>
              <w:t>matching portfolio</w:t>
            </w:r>
            <w:r>
              <w:rPr>
                <w:rFonts w:ascii="Times New Roman" w:hAnsi="Times New Roman" w:cs="Times New Roman"/>
                <w:sz w:val="20"/>
                <w:szCs w:val="20"/>
              </w:rPr>
              <w:t xml:space="preserve">. </w:t>
            </w:r>
            <w:r w:rsidR="00093C24">
              <w:rPr>
                <w:rFonts w:ascii="Times New Roman" w:hAnsi="Times New Roman" w:cs="Times New Roman"/>
                <w:sz w:val="20"/>
                <w:szCs w:val="20"/>
              </w:rPr>
              <w:t>In the cases where other funds are included within one fund this cell</w:t>
            </w:r>
            <w:r w:rsidR="00830FED">
              <w:rPr>
                <w:rFonts w:ascii="Times New Roman" w:hAnsi="Times New Roman" w:cs="Times New Roman"/>
                <w:sz w:val="20"/>
                <w:szCs w:val="20"/>
              </w:rPr>
              <w:t xml:space="preserve"> should identify the type of each fund or sub-fund. </w:t>
            </w:r>
            <w:r w:rsidRPr="002C1E25">
              <w:rPr>
                <w:rFonts w:ascii="Times New Roman" w:hAnsi="Times New Roman" w:cs="Times New Roman"/>
                <w:sz w:val="20"/>
                <w:szCs w:val="20"/>
              </w:rPr>
              <w:t>One of the options in the following closed list shall be used:</w:t>
            </w:r>
            <w:r w:rsidRPr="002C1E25">
              <w:rPr>
                <w:rFonts w:ascii="Times New Roman" w:hAnsi="Times New Roman" w:cs="Times New Roman"/>
                <w:sz w:val="20"/>
                <w:szCs w:val="20"/>
              </w:rPr>
              <w:br/>
            </w:r>
            <w:r>
              <w:rPr>
                <w:rFonts w:ascii="Times New Roman" w:hAnsi="Times New Roman" w:cs="Times New Roman"/>
                <w:sz w:val="20"/>
                <w:szCs w:val="20"/>
              </w:rPr>
              <w:t xml:space="preserve">1 </w:t>
            </w:r>
            <w:r w:rsidR="00293B8A">
              <w:rPr>
                <w:rFonts w:ascii="Times New Roman" w:hAnsi="Times New Roman" w:cs="Times New Roman"/>
                <w:sz w:val="20"/>
                <w:szCs w:val="20"/>
              </w:rPr>
              <w:t>-</w:t>
            </w:r>
            <w:r>
              <w:rPr>
                <w:rFonts w:ascii="Times New Roman" w:hAnsi="Times New Roman" w:cs="Times New Roman"/>
                <w:sz w:val="20"/>
                <w:szCs w:val="20"/>
              </w:rPr>
              <w:t xml:space="preserve"> Ring</w:t>
            </w:r>
            <w:r w:rsidR="000744C5">
              <w:rPr>
                <w:rFonts w:ascii="Times New Roman" w:hAnsi="Times New Roman" w:cs="Times New Roman"/>
                <w:sz w:val="20"/>
                <w:szCs w:val="20"/>
              </w:rPr>
              <w:t>-</w:t>
            </w:r>
            <w:r>
              <w:rPr>
                <w:rFonts w:ascii="Times New Roman" w:hAnsi="Times New Roman" w:cs="Times New Roman"/>
                <w:sz w:val="20"/>
                <w:szCs w:val="20"/>
              </w:rPr>
              <w:t>fenced fund</w:t>
            </w:r>
          </w:p>
          <w:p w:rsidR="0049052C" w:rsidRDefault="006D4325" w:rsidP="006D4325">
            <w:pPr>
              <w:rPr>
                <w:rFonts w:ascii="Times New Roman" w:hAnsi="Times New Roman" w:cs="Times New Roman"/>
                <w:sz w:val="20"/>
                <w:szCs w:val="20"/>
              </w:rPr>
            </w:pPr>
            <w:r>
              <w:rPr>
                <w:rFonts w:ascii="Times New Roman" w:hAnsi="Times New Roman" w:cs="Times New Roman"/>
                <w:sz w:val="20"/>
                <w:szCs w:val="20"/>
              </w:rPr>
              <w:t xml:space="preserve">2 </w:t>
            </w:r>
            <w:r w:rsidR="00293B8A">
              <w:rPr>
                <w:rFonts w:ascii="Times New Roman" w:hAnsi="Times New Roman" w:cs="Times New Roman"/>
                <w:sz w:val="20"/>
                <w:szCs w:val="20"/>
              </w:rPr>
              <w:t>-</w:t>
            </w:r>
            <w:r>
              <w:rPr>
                <w:rFonts w:ascii="Times New Roman" w:hAnsi="Times New Roman" w:cs="Times New Roman"/>
                <w:sz w:val="20"/>
                <w:szCs w:val="20"/>
              </w:rPr>
              <w:t xml:space="preserve"> Matching portfolio</w:t>
            </w:r>
          </w:p>
          <w:p w:rsidR="00830FED" w:rsidRPr="002000FE" w:rsidRDefault="00830FED" w:rsidP="001B20AC">
            <w:pPr>
              <w:rPr>
                <w:rFonts w:ascii="Times New Roman" w:hAnsi="Times New Roman" w:cs="Times New Roman"/>
                <w:color w:val="FF0000"/>
                <w:sz w:val="20"/>
                <w:szCs w:val="20"/>
              </w:rPr>
            </w:pPr>
            <w:r>
              <w:rPr>
                <w:rFonts w:ascii="Times New Roman" w:hAnsi="Times New Roman" w:cs="Times New Roman"/>
                <w:sz w:val="20"/>
                <w:szCs w:val="20"/>
              </w:rPr>
              <w:t xml:space="preserve">3 </w:t>
            </w:r>
            <w:r w:rsidR="00293B8A">
              <w:rPr>
                <w:rFonts w:ascii="Times New Roman" w:hAnsi="Times New Roman" w:cs="Times New Roman"/>
                <w:sz w:val="20"/>
                <w:szCs w:val="20"/>
              </w:rPr>
              <w:t>-</w:t>
            </w:r>
            <w:r>
              <w:rPr>
                <w:rFonts w:ascii="Times New Roman" w:hAnsi="Times New Roman" w:cs="Times New Roman"/>
                <w:sz w:val="20"/>
                <w:szCs w:val="20"/>
              </w:rPr>
              <w:t xml:space="preserve"> Remaining </w:t>
            </w:r>
            <w:ins w:id="10" w:author="Author">
              <w:r w:rsidR="00F231CA">
                <w:rPr>
                  <w:rFonts w:ascii="Times New Roman" w:hAnsi="Times New Roman" w:cs="Times New Roman"/>
                  <w:sz w:val="20"/>
                  <w:szCs w:val="20"/>
                </w:rPr>
                <w:t xml:space="preserve">part of </w:t>
              </w:r>
              <w:del w:id="11" w:author="Author">
                <w:r w:rsidR="00F231CA" w:rsidDel="001B20AC">
                  <w:rPr>
                    <w:rFonts w:ascii="Times New Roman" w:hAnsi="Times New Roman" w:cs="Times New Roman"/>
                    <w:sz w:val="20"/>
                    <w:szCs w:val="20"/>
                  </w:rPr>
                  <w:delText>the business</w:delText>
                </w:r>
              </w:del>
              <w:r w:rsidR="001B20AC">
                <w:rPr>
                  <w:rFonts w:ascii="Times New Roman" w:hAnsi="Times New Roman" w:cs="Times New Roman"/>
                  <w:sz w:val="20"/>
                  <w:szCs w:val="20"/>
                </w:rPr>
                <w:t>a fund</w:t>
              </w:r>
            </w:ins>
            <w:bookmarkStart w:id="12" w:name="_GoBack"/>
            <w:bookmarkEnd w:id="12"/>
            <w:del w:id="13" w:author="Author">
              <w:r w:rsidDel="00F231CA">
                <w:rPr>
                  <w:rFonts w:ascii="Times New Roman" w:hAnsi="Times New Roman" w:cs="Times New Roman"/>
                  <w:sz w:val="20"/>
                  <w:szCs w:val="20"/>
                </w:rPr>
                <w:delText>of a fund</w:delText>
              </w:r>
            </w:del>
          </w:p>
        </w:tc>
      </w:tr>
      <w:tr w:rsidR="005671DA" w:rsidRPr="002000FE" w:rsidTr="000744C5">
        <w:trPr>
          <w:trHeight w:val="1329"/>
        </w:trPr>
        <w:tc>
          <w:tcPr>
            <w:tcW w:w="1339" w:type="dxa"/>
          </w:tcPr>
          <w:p w:rsidR="005671DA" w:rsidRPr="00BA6646" w:rsidRDefault="005671DA" w:rsidP="0049052C">
            <w:pPr>
              <w:rPr>
                <w:rFonts w:ascii="Times New Roman" w:hAnsi="Times New Roman" w:cs="Times New Roman"/>
                <w:sz w:val="20"/>
                <w:szCs w:val="20"/>
              </w:rPr>
            </w:pPr>
            <w:r>
              <w:rPr>
                <w:rFonts w:ascii="Times New Roman" w:hAnsi="Times New Roman" w:cs="Times New Roman"/>
                <w:sz w:val="20"/>
                <w:szCs w:val="20"/>
              </w:rPr>
              <w:t>C0070</w:t>
            </w:r>
          </w:p>
        </w:tc>
        <w:tc>
          <w:tcPr>
            <w:tcW w:w="2139" w:type="dxa"/>
          </w:tcPr>
          <w:p w:rsidR="005671DA" w:rsidRPr="00BA6646" w:rsidRDefault="005671DA">
            <w:pPr>
              <w:rPr>
                <w:rFonts w:ascii="Times New Roman" w:hAnsi="Times New Roman" w:cs="Times New Roman"/>
                <w:sz w:val="20"/>
                <w:szCs w:val="20"/>
              </w:rPr>
            </w:pPr>
            <w:r w:rsidRPr="005671DA">
              <w:rPr>
                <w:rFonts w:ascii="Times New Roman" w:hAnsi="Times New Roman" w:cs="Times New Roman"/>
                <w:sz w:val="20"/>
                <w:szCs w:val="20"/>
              </w:rPr>
              <w:t>RFF/MAP with sub RFF/MAP</w:t>
            </w:r>
          </w:p>
        </w:tc>
        <w:tc>
          <w:tcPr>
            <w:tcW w:w="5764" w:type="dxa"/>
          </w:tcPr>
          <w:p w:rsidR="005671DA" w:rsidRDefault="005671DA" w:rsidP="006D4325">
            <w:pPr>
              <w:rPr>
                <w:rFonts w:ascii="Times New Roman" w:hAnsi="Times New Roman" w:cs="Times New Roman"/>
                <w:sz w:val="20"/>
                <w:szCs w:val="20"/>
              </w:rPr>
            </w:pPr>
            <w:r>
              <w:rPr>
                <w:rFonts w:ascii="Times New Roman" w:hAnsi="Times New Roman" w:cs="Times New Roman"/>
                <w:sz w:val="20"/>
                <w:szCs w:val="20"/>
              </w:rPr>
              <w:t xml:space="preserve">Identify if the fund identified has other funds embedded. </w:t>
            </w:r>
            <w:r w:rsidRPr="002C1E25">
              <w:rPr>
                <w:rFonts w:ascii="Times New Roman" w:hAnsi="Times New Roman" w:cs="Times New Roman"/>
                <w:sz w:val="20"/>
                <w:szCs w:val="20"/>
              </w:rPr>
              <w:t>One of the options in the following closed list shall be used:</w:t>
            </w:r>
            <w:r w:rsidRPr="002C1E25">
              <w:rPr>
                <w:rFonts w:ascii="Times New Roman" w:hAnsi="Times New Roman" w:cs="Times New Roman"/>
                <w:sz w:val="20"/>
                <w:szCs w:val="20"/>
              </w:rPr>
              <w:br/>
            </w:r>
            <w:r>
              <w:rPr>
                <w:rFonts w:ascii="Times New Roman" w:hAnsi="Times New Roman" w:cs="Times New Roman"/>
                <w:sz w:val="20"/>
                <w:szCs w:val="20"/>
              </w:rPr>
              <w:t xml:space="preserve">1 </w:t>
            </w:r>
            <w:r w:rsidR="00293B8A">
              <w:rPr>
                <w:rFonts w:ascii="Times New Roman" w:hAnsi="Times New Roman" w:cs="Times New Roman"/>
                <w:sz w:val="20"/>
                <w:szCs w:val="20"/>
              </w:rPr>
              <w:t>-</w:t>
            </w:r>
            <w:r>
              <w:rPr>
                <w:rFonts w:ascii="Times New Roman" w:hAnsi="Times New Roman" w:cs="Times New Roman"/>
                <w:sz w:val="20"/>
                <w:szCs w:val="20"/>
              </w:rPr>
              <w:t xml:space="preserve"> Fund with other funds embedded</w:t>
            </w:r>
          </w:p>
          <w:p w:rsidR="005671DA" w:rsidRDefault="005671DA" w:rsidP="006D4325">
            <w:pPr>
              <w:rPr>
                <w:rFonts w:ascii="Times New Roman" w:hAnsi="Times New Roman" w:cs="Times New Roman"/>
                <w:sz w:val="20"/>
                <w:szCs w:val="20"/>
              </w:rPr>
            </w:pPr>
            <w:r>
              <w:rPr>
                <w:rFonts w:ascii="Times New Roman" w:hAnsi="Times New Roman" w:cs="Times New Roman"/>
                <w:sz w:val="20"/>
                <w:szCs w:val="20"/>
              </w:rPr>
              <w:t xml:space="preserve">2 </w:t>
            </w:r>
            <w:r w:rsidR="00293B8A">
              <w:rPr>
                <w:rFonts w:ascii="Times New Roman" w:hAnsi="Times New Roman" w:cs="Times New Roman"/>
                <w:sz w:val="20"/>
                <w:szCs w:val="20"/>
              </w:rPr>
              <w:t>-</w:t>
            </w:r>
            <w:r>
              <w:rPr>
                <w:rFonts w:ascii="Times New Roman" w:hAnsi="Times New Roman" w:cs="Times New Roman"/>
                <w:sz w:val="20"/>
                <w:szCs w:val="20"/>
              </w:rPr>
              <w:t xml:space="preserve"> Not a fund with other funds embedded</w:t>
            </w:r>
          </w:p>
          <w:p w:rsidR="005671DA" w:rsidRDefault="005671DA" w:rsidP="006D4325">
            <w:pPr>
              <w:rPr>
                <w:rFonts w:ascii="Times New Roman" w:hAnsi="Times New Roman" w:cs="Times New Roman"/>
                <w:sz w:val="20"/>
                <w:szCs w:val="20"/>
              </w:rPr>
            </w:pPr>
          </w:p>
          <w:p w:rsidR="005671DA" w:rsidRDefault="005671DA" w:rsidP="006D4325">
            <w:pPr>
              <w:rPr>
                <w:rFonts w:ascii="Times New Roman" w:hAnsi="Times New Roman" w:cs="Times New Roman"/>
                <w:sz w:val="20"/>
                <w:szCs w:val="20"/>
              </w:rPr>
            </w:pPr>
            <w:r>
              <w:rPr>
                <w:rFonts w:ascii="Times New Roman" w:hAnsi="Times New Roman" w:cs="Times New Roman"/>
                <w:sz w:val="20"/>
                <w:szCs w:val="20"/>
              </w:rPr>
              <w:t xml:space="preserve">Only the “mother” fund </w:t>
            </w:r>
            <w:r w:rsidR="009F483D">
              <w:rPr>
                <w:rFonts w:ascii="Times New Roman" w:hAnsi="Times New Roman" w:cs="Times New Roman"/>
                <w:sz w:val="20"/>
                <w:szCs w:val="20"/>
              </w:rPr>
              <w:t>shall</w:t>
            </w:r>
            <w:r>
              <w:rPr>
                <w:rFonts w:ascii="Times New Roman" w:hAnsi="Times New Roman" w:cs="Times New Roman"/>
                <w:sz w:val="20"/>
                <w:szCs w:val="20"/>
              </w:rPr>
              <w:t xml:space="preserve"> be identified with option 1.</w:t>
            </w:r>
          </w:p>
          <w:p w:rsidR="005671DA" w:rsidRPr="00534C37" w:rsidRDefault="005671DA" w:rsidP="006D4325">
            <w:pPr>
              <w:rPr>
                <w:rFonts w:ascii="Times New Roman" w:hAnsi="Times New Roman" w:cs="Times New Roman"/>
                <w:sz w:val="20"/>
                <w:szCs w:val="20"/>
              </w:rPr>
            </w:pPr>
          </w:p>
        </w:tc>
      </w:tr>
      <w:tr w:rsidR="0049052C" w:rsidRPr="002000FE" w:rsidTr="004E05FD">
        <w:trPr>
          <w:trHeight w:val="1329"/>
        </w:trPr>
        <w:tc>
          <w:tcPr>
            <w:tcW w:w="1339" w:type="dxa"/>
            <w:hideMark/>
          </w:tcPr>
          <w:p w:rsidR="0049052C" w:rsidRPr="00BA6646" w:rsidRDefault="009F483D" w:rsidP="0049052C">
            <w:pPr>
              <w:rPr>
                <w:rFonts w:ascii="Times New Roman" w:hAnsi="Times New Roman" w:cs="Times New Roman"/>
                <w:sz w:val="20"/>
                <w:szCs w:val="20"/>
              </w:rPr>
            </w:pPr>
            <w:r>
              <w:rPr>
                <w:rFonts w:ascii="Times New Roman" w:hAnsi="Times New Roman" w:cs="Times New Roman"/>
                <w:sz w:val="20"/>
                <w:szCs w:val="20"/>
              </w:rPr>
              <w:t>C008</w:t>
            </w:r>
            <w:r w:rsidR="0049052C" w:rsidRPr="00BA6646">
              <w:rPr>
                <w:rFonts w:ascii="Times New Roman" w:hAnsi="Times New Roman" w:cs="Times New Roman"/>
                <w:sz w:val="20"/>
                <w:szCs w:val="20"/>
              </w:rPr>
              <w:t>0</w:t>
            </w:r>
          </w:p>
          <w:p w:rsidR="0049052C" w:rsidRPr="00BA6646" w:rsidRDefault="0049052C">
            <w:pPr>
              <w:rPr>
                <w:rFonts w:ascii="Times New Roman" w:hAnsi="Times New Roman" w:cs="Times New Roman"/>
                <w:sz w:val="20"/>
                <w:szCs w:val="20"/>
              </w:rPr>
            </w:pPr>
          </w:p>
        </w:tc>
        <w:tc>
          <w:tcPr>
            <w:tcW w:w="2139" w:type="dxa"/>
            <w:hideMark/>
          </w:tcPr>
          <w:p w:rsidR="0049052C" w:rsidRPr="00BA6646" w:rsidRDefault="00BA6646">
            <w:pPr>
              <w:rPr>
                <w:rFonts w:ascii="Times New Roman" w:hAnsi="Times New Roman" w:cs="Times New Roman"/>
                <w:sz w:val="20"/>
                <w:szCs w:val="20"/>
              </w:rPr>
            </w:pPr>
            <w:r w:rsidRPr="00BA6646">
              <w:rPr>
                <w:rFonts w:ascii="Times New Roman" w:hAnsi="Times New Roman" w:cs="Times New Roman"/>
                <w:sz w:val="20"/>
                <w:szCs w:val="20"/>
              </w:rPr>
              <w:t>Material</w:t>
            </w:r>
          </w:p>
        </w:tc>
        <w:tc>
          <w:tcPr>
            <w:tcW w:w="5764" w:type="dxa"/>
            <w:hideMark/>
          </w:tcPr>
          <w:p w:rsidR="006D4325" w:rsidRDefault="006D4325" w:rsidP="006D4325">
            <w:pPr>
              <w:rPr>
                <w:rFonts w:ascii="Times New Roman" w:hAnsi="Times New Roman" w:cs="Times New Roman"/>
                <w:sz w:val="20"/>
                <w:szCs w:val="20"/>
              </w:rPr>
            </w:pPr>
            <w:r w:rsidRPr="00534C37">
              <w:rPr>
                <w:rFonts w:ascii="Times New Roman" w:hAnsi="Times New Roman" w:cs="Times New Roman"/>
                <w:sz w:val="20"/>
                <w:szCs w:val="20"/>
              </w:rPr>
              <w:t xml:space="preserve">Indicate if </w:t>
            </w:r>
            <w:r>
              <w:rPr>
                <w:rFonts w:ascii="Times New Roman" w:hAnsi="Times New Roman" w:cs="Times New Roman"/>
                <w:sz w:val="20"/>
                <w:szCs w:val="20"/>
              </w:rPr>
              <w:t>the r</w:t>
            </w:r>
            <w:r w:rsidRPr="002C1E25">
              <w:rPr>
                <w:rFonts w:ascii="Times New Roman" w:hAnsi="Times New Roman" w:cs="Times New Roman"/>
                <w:sz w:val="20"/>
                <w:szCs w:val="20"/>
              </w:rPr>
              <w:t>ing</w:t>
            </w:r>
            <w:r w:rsidR="000744C5">
              <w:rPr>
                <w:rFonts w:ascii="Times New Roman" w:hAnsi="Times New Roman" w:cs="Times New Roman"/>
                <w:sz w:val="20"/>
                <w:szCs w:val="20"/>
              </w:rPr>
              <w:t>-</w:t>
            </w:r>
            <w:r w:rsidRPr="002C1E25">
              <w:rPr>
                <w:rFonts w:ascii="Times New Roman" w:hAnsi="Times New Roman" w:cs="Times New Roman"/>
                <w:sz w:val="20"/>
                <w:szCs w:val="20"/>
              </w:rPr>
              <w:t xml:space="preserve">fenced </w:t>
            </w:r>
            <w:r>
              <w:rPr>
                <w:rFonts w:ascii="Times New Roman" w:hAnsi="Times New Roman" w:cs="Times New Roman"/>
                <w:sz w:val="20"/>
                <w:szCs w:val="20"/>
              </w:rPr>
              <w:t>fund</w:t>
            </w:r>
            <w:r w:rsidRPr="004B5345">
              <w:rPr>
                <w:rFonts w:ascii="Times New Roman" w:hAnsi="Times New Roman" w:cs="Times New Roman"/>
                <w:sz w:val="20"/>
                <w:szCs w:val="20"/>
              </w:rPr>
              <w:t xml:space="preserve"> </w:t>
            </w:r>
            <w:r>
              <w:rPr>
                <w:rFonts w:ascii="Times New Roman" w:hAnsi="Times New Roman" w:cs="Times New Roman"/>
                <w:sz w:val="20"/>
                <w:szCs w:val="20"/>
              </w:rPr>
              <w:t xml:space="preserve">or a </w:t>
            </w:r>
            <w:r w:rsidRPr="004B5345">
              <w:rPr>
                <w:rFonts w:ascii="Times New Roman" w:hAnsi="Times New Roman" w:cs="Times New Roman"/>
                <w:sz w:val="20"/>
                <w:szCs w:val="20"/>
              </w:rPr>
              <w:t>matching portfolio</w:t>
            </w:r>
            <w:r>
              <w:rPr>
                <w:rFonts w:ascii="Times New Roman" w:hAnsi="Times New Roman" w:cs="Times New Roman"/>
                <w:sz w:val="20"/>
                <w:szCs w:val="20"/>
              </w:rPr>
              <w:t xml:space="preserve"> is material for the purposes of detailed submission of information. </w:t>
            </w:r>
            <w:r w:rsidRPr="002C1E25">
              <w:rPr>
                <w:rFonts w:ascii="Times New Roman" w:hAnsi="Times New Roman" w:cs="Times New Roman"/>
                <w:sz w:val="20"/>
                <w:szCs w:val="20"/>
              </w:rPr>
              <w:t>One of the options in the following closed list shall be used:</w:t>
            </w:r>
            <w:r w:rsidRPr="002C1E25">
              <w:rPr>
                <w:rFonts w:ascii="Times New Roman" w:hAnsi="Times New Roman" w:cs="Times New Roman"/>
                <w:sz w:val="20"/>
                <w:szCs w:val="20"/>
              </w:rPr>
              <w:br/>
            </w:r>
            <w:r>
              <w:rPr>
                <w:rFonts w:ascii="Times New Roman" w:hAnsi="Times New Roman" w:cs="Times New Roman"/>
                <w:sz w:val="20"/>
                <w:szCs w:val="20"/>
              </w:rPr>
              <w:t xml:space="preserve">1 </w:t>
            </w:r>
            <w:r w:rsidR="00293B8A">
              <w:rPr>
                <w:rFonts w:ascii="Times New Roman" w:hAnsi="Times New Roman" w:cs="Times New Roman"/>
                <w:sz w:val="20"/>
                <w:szCs w:val="20"/>
              </w:rPr>
              <w:t>-</w:t>
            </w:r>
            <w:r>
              <w:rPr>
                <w:rFonts w:ascii="Times New Roman" w:hAnsi="Times New Roman" w:cs="Times New Roman"/>
                <w:sz w:val="20"/>
                <w:szCs w:val="20"/>
              </w:rPr>
              <w:t xml:space="preserve"> Material</w:t>
            </w:r>
          </w:p>
          <w:p w:rsidR="0049052C" w:rsidRDefault="006D4325" w:rsidP="006D4325">
            <w:pPr>
              <w:rPr>
                <w:rFonts w:ascii="Times New Roman" w:hAnsi="Times New Roman" w:cs="Times New Roman"/>
                <w:sz w:val="20"/>
                <w:szCs w:val="20"/>
              </w:rPr>
            </w:pPr>
            <w:r>
              <w:rPr>
                <w:rFonts w:ascii="Times New Roman" w:hAnsi="Times New Roman" w:cs="Times New Roman"/>
                <w:sz w:val="20"/>
                <w:szCs w:val="20"/>
              </w:rPr>
              <w:t xml:space="preserve">2 </w:t>
            </w:r>
            <w:r w:rsidR="00293B8A">
              <w:rPr>
                <w:rFonts w:ascii="Times New Roman" w:hAnsi="Times New Roman" w:cs="Times New Roman"/>
                <w:sz w:val="20"/>
                <w:szCs w:val="20"/>
              </w:rPr>
              <w:t>-</w:t>
            </w:r>
            <w:r>
              <w:rPr>
                <w:rFonts w:ascii="Times New Roman" w:hAnsi="Times New Roman" w:cs="Times New Roman"/>
                <w:sz w:val="20"/>
                <w:szCs w:val="20"/>
              </w:rPr>
              <w:t xml:space="preserve"> Not material</w:t>
            </w:r>
          </w:p>
          <w:p w:rsidR="009F483D" w:rsidRDefault="009F483D" w:rsidP="006D4325">
            <w:pPr>
              <w:rPr>
                <w:rFonts w:ascii="Times New Roman" w:hAnsi="Times New Roman" w:cs="Times New Roman"/>
                <w:sz w:val="20"/>
                <w:szCs w:val="20"/>
              </w:rPr>
            </w:pPr>
          </w:p>
          <w:p w:rsidR="009F483D" w:rsidRDefault="00F231CA" w:rsidP="009F483D">
            <w:pPr>
              <w:rPr>
                <w:rFonts w:ascii="Times New Roman" w:hAnsi="Times New Roman" w:cs="Times New Roman"/>
                <w:sz w:val="20"/>
                <w:szCs w:val="20"/>
              </w:rPr>
            </w:pPr>
            <w:ins w:id="14" w:author="Author">
              <w:r w:rsidRPr="00F231CA">
                <w:rPr>
                  <w:rFonts w:ascii="Times New Roman" w:hAnsi="Times New Roman" w:cs="Times New Roman"/>
                  <w:sz w:val="20"/>
                  <w:szCs w:val="20"/>
                </w:rPr>
                <w:t>In case of fund with other funds embedded, t</w:t>
              </w:r>
            </w:ins>
            <w:del w:id="15" w:author="Author">
              <w:r w:rsidR="009F483D" w:rsidDel="00F231CA">
                <w:rPr>
                  <w:rFonts w:ascii="Times New Roman" w:hAnsi="Times New Roman" w:cs="Times New Roman"/>
                  <w:sz w:val="20"/>
                  <w:szCs w:val="20"/>
                </w:rPr>
                <w:delText>T</w:delText>
              </w:r>
            </w:del>
            <w:r w:rsidR="009F483D">
              <w:rPr>
                <w:rFonts w:ascii="Times New Roman" w:hAnsi="Times New Roman" w:cs="Times New Roman"/>
                <w:sz w:val="20"/>
                <w:szCs w:val="20"/>
              </w:rPr>
              <w:t>his item is to be reported only for the “mother” fund.</w:t>
            </w:r>
          </w:p>
          <w:p w:rsidR="009F483D" w:rsidRPr="002000FE" w:rsidRDefault="009F483D" w:rsidP="009F483D">
            <w:pPr>
              <w:rPr>
                <w:rFonts w:ascii="Times New Roman" w:hAnsi="Times New Roman" w:cs="Times New Roman"/>
                <w:color w:val="FF0000"/>
                <w:sz w:val="20"/>
                <w:szCs w:val="20"/>
              </w:rPr>
            </w:pPr>
          </w:p>
        </w:tc>
      </w:tr>
      <w:tr w:rsidR="000744C5" w:rsidRPr="000744C5" w:rsidTr="004A6443">
        <w:trPr>
          <w:trHeight w:val="675"/>
        </w:trPr>
        <w:tc>
          <w:tcPr>
            <w:tcW w:w="1339" w:type="dxa"/>
            <w:hideMark/>
          </w:tcPr>
          <w:p w:rsidR="0049052C" w:rsidRPr="000744C5" w:rsidRDefault="009F483D" w:rsidP="0049052C">
            <w:pPr>
              <w:rPr>
                <w:rFonts w:ascii="Times New Roman" w:hAnsi="Times New Roman" w:cs="Times New Roman"/>
                <w:sz w:val="20"/>
                <w:szCs w:val="20"/>
              </w:rPr>
            </w:pPr>
            <w:r>
              <w:rPr>
                <w:rFonts w:ascii="Times New Roman" w:hAnsi="Times New Roman" w:cs="Times New Roman"/>
                <w:sz w:val="20"/>
                <w:szCs w:val="20"/>
              </w:rPr>
              <w:t>C009</w:t>
            </w:r>
            <w:r w:rsidR="0049052C" w:rsidRPr="00B76A14">
              <w:rPr>
                <w:rFonts w:ascii="Times New Roman" w:hAnsi="Times New Roman" w:cs="Times New Roman"/>
                <w:sz w:val="20"/>
                <w:szCs w:val="20"/>
              </w:rPr>
              <w:t>0</w:t>
            </w:r>
          </w:p>
          <w:p w:rsidR="0049052C" w:rsidRPr="000744C5" w:rsidRDefault="0049052C">
            <w:pPr>
              <w:rPr>
                <w:rFonts w:ascii="Times New Roman" w:hAnsi="Times New Roman" w:cs="Times New Roman"/>
                <w:sz w:val="20"/>
                <w:szCs w:val="20"/>
              </w:rPr>
            </w:pPr>
          </w:p>
        </w:tc>
        <w:tc>
          <w:tcPr>
            <w:tcW w:w="2139" w:type="dxa"/>
            <w:hideMark/>
          </w:tcPr>
          <w:p w:rsidR="0049052C" w:rsidRPr="00B76A14" w:rsidRDefault="00BA6646">
            <w:pPr>
              <w:rPr>
                <w:rFonts w:ascii="Times New Roman" w:hAnsi="Times New Roman" w:cs="Times New Roman"/>
                <w:sz w:val="20"/>
                <w:szCs w:val="20"/>
              </w:rPr>
            </w:pPr>
            <w:r w:rsidRPr="000744C5">
              <w:rPr>
                <w:rFonts w:ascii="Times New Roman" w:hAnsi="Times New Roman" w:cs="Times New Roman"/>
                <w:sz w:val="20"/>
                <w:szCs w:val="20"/>
              </w:rPr>
              <w:t>Article 304</w:t>
            </w:r>
          </w:p>
        </w:tc>
        <w:tc>
          <w:tcPr>
            <w:tcW w:w="5764" w:type="dxa"/>
            <w:hideMark/>
          </w:tcPr>
          <w:p w:rsidR="009971AE" w:rsidRPr="004E05FD" w:rsidRDefault="009971AE">
            <w:pPr>
              <w:rPr>
                <w:rFonts w:ascii="Times New Roman" w:hAnsi="Times New Roman" w:cs="Times New Roman"/>
                <w:sz w:val="20"/>
                <w:szCs w:val="20"/>
              </w:rPr>
            </w:pPr>
            <w:r w:rsidRPr="004E05FD">
              <w:rPr>
                <w:rFonts w:ascii="Times New Roman" w:hAnsi="Times New Roman" w:cs="Times New Roman"/>
                <w:sz w:val="20"/>
                <w:szCs w:val="20"/>
              </w:rPr>
              <w:t>Indicate whether the RFF is under article 304 of Solvency II Directive. One of the following option should be used:</w:t>
            </w:r>
          </w:p>
          <w:p w:rsidR="00E32FD4" w:rsidRPr="004E05FD" w:rsidRDefault="00E32FD4">
            <w:pPr>
              <w:rPr>
                <w:rFonts w:ascii="Times New Roman" w:hAnsi="Times New Roman" w:cs="Times New Roman"/>
                <w:sz w:val="20"/>
                <w:szCs w:val="20"/>
              </w:rPr>
            </w:pPr>
            <w:r w:rsidRPr="004E05FD">
              <w:rPr>
                <w:rFonts w:ascii="Times New Roman" w:hAnsi="Times New Roman" w:cs="Times New Roman"/>
                <w:sz w:val="20"/>
                <w:szCs w:val="20"/>
              </w:rPr>
              <w:t xml:space="preserve">1 </w:t>
            </w:r>
            <w:r w:rsidR="00293B8A">
              <w:rPr>
                <w:rFonts w:ascii="Times New Roman" w:hAnsi="Times New Roman" w:cs="Times New Roman"/>
                <w:sz w:val="20"/>
                <w:szCs w:val="20"/>
              </w:rPr>
              <w:t>-</w:t>
            </w:r>
            <w:r w:rsidRPr="004E05FD">
              <w:rPr>
                <w:rFonts w:ascii="Times New Roman" w:hAnsi="Times New Roman" w:cs="Times New Roman"/>
                <w:sz w:val="20"/>
                <w:szCs w:val="20"/>
              </w:rPr>
              <w:t xml:space="preserve"> RFF under article 304 </w:t>
            </w:r>
            <w:r w:rsidR="00293B8A">
              <w:rPr>
                <w:rFonts w:ascii="Times New Roman" w:hAnsi="Times New Roman" w:cs="Times New Roman"/>
                <w:sz w:val="20"/>
                <w:szCs w:val="20"/>
              </w:rPr>
              <w:t>-</w:t>
            </w:r>
            <w:r w:rsidRPr="004E05FD">
              <w:rPr>
                <w:rFonts w:ascii="Times New Roman" w:hAnsi="Times New Roman" w:cs="Times New Roman"/>
                <w:sz w:val="20"/>
                <w:szCs w:val="20"/>
              </w:rPr>
              <w:t xml:space="preserve"> with the option for the equity risk sub</w:t>
            </w:r>
            <w:r w:rsidR="00A24F0F">
              <w:rPr>
                <w:rFonts w:ascii="Times New Roman" w:hAnsi="Times New Roman" w:cs="Times New Roman"/>
                <w:sz w:val="20"/>
                <w:szCs w:val="20"/>
              </w:rPr>
              <w:t>-</w:t>
            </w:r>
            <w:r w:rsidRPr="004E05FD">
              <w:rPr>
                <w:rFonts w:ascii="Times New Roman" w:hAnsi="Times New Roman" w:cs="Times New Roman"/>
                <w:sz w:val="20"/>
                <w:szCs w:val="20"/>
              </w:rPr>
              <w:t>module</w:t>
            </w:r>
          </w:p>
          <w:p w:rsidR="00E32FD4" w:rsidRPr="004E05FD" w:rsidRDefault="00E32FD4">
            <w:pPr>
              <w:rPr>
                <w:rFonts w:ascii="Times New Roman" w:hAnsi="Times New Roman" w:cs="Times New Roman"/>
                <w:sz w:val="20"/>
                <w:szCs w:val="20"/>
              </w:rPr>
            </w:pPr>
            <w:r w:rsidRPr="004E05FD">
              <w:rPr>
                <w:rFonts w:ascii="Times New Roman" w:hAnsi="Times New Roman" w:cs="Times New Roman"/>
                <w:sz w:val="20"/>
                <w:szCs w:val="20"/>
              </w:rPr>
              <w:t xml:space="preserve">2 </w:t>
            </w:r>
            <w:r w:rsidR="00293B8A">
              <w:rPr>
                <w:rFonts w:ascii="Times New Roman" w:hAnsi="Times New Roman" w:cs="Times New Roman"/>
                <w:sz w:val="20"/>
                <w:szCs w:val="20"/>
              </w:rPr>
              <w:t>-</w:t>
            </w:r>
            <w:r w:rsidRPr="004E05FD">
              <w:rPr>
                <w:rFonts w:ascii="Times New Roman" w:hAnsi="Times New Roman" w:cs="Times New Roman"/>
                <w:sz w:val="20"/>
                <w:szCs w:val="20"/>
              </w:rPr>
              <w:t xml:space="preserve"> RFF under article 304 </w:t>
            </w:r>
            <w:r w:rsidR="00293B8A">
              <w:rPr>
                <w:rFonts w:ascii="Times New Roman" w:hAnsi="Times New Roman" w:cs="Times New Roman"/>
                <w:sz w:val="20"/>
                <w:szCs w:val="20"/>
              </w:rPr>
              <w:t>-</w:t>
            </w:r>
            <w:r w:rsidRPr="004E05FD">
              <w:rPr>
                <w:rFonts w:ascii="Times New Roman" w:hAnsi="Times New Roman" w:cs="Times New Roman"/>
                <w:sz w:val="20"/>
                <w:szCs w:val="20"/>
              </w:rPr>
              <w:t xml:space="preserve"> without the option for the equity risk sub</w:t>
            </w:r>
            <w:r w:rsidR="00A24F0F">
              <w:rPr>
                <w:rFonts w:ascii="Times New Roman" w:hAnsi="Times New Roman" w:cs="Times New Roman"/>
                <w:sz w:val="20"/>
                <w:szCs w:val="20"/>
              </w:rPr>
              <w:t>-</w:t>
            </w:r>
            <w:r w:rsidRPr="004E05FD">
              <w:rPr>
                <w:rFonts w:ascii="Times New Roman" w:hAnsi="Times New Roman" w:cs="Times New Roman"/>
                <w:sz w:val="20"/>
                <w:szCs w:val="20"/>
              </w:rPr>
              <w:t>module</w:t>
            </w:r>
          </w:p>
          <w:p w:rsidR="00E32FD4" w:rsidRPr="004E05FD" w:rsidRDefault="00E32FD4">
            <w:pPr>
              <w:rPr>
                <w:rFonts w:ascii="Times New Roman" w:hAnsi="Times New Roman" w:cs="Times New Roman"/>
                <w:sz w:val="20"/>
                <w:szCs w:val="20"/>
              </w:rPr>
            </w:pPr>
            <w:r w:rsidRPr="004E05FD">
              <w:rPr>
                <w:rFonts w:ascii="Times New Roman" w:hAnsi="Times New Roman" w:cs="Times New Roman"/>
                <w:sz w:val="20"/>
                <w:szCs w:val="20"/>
              </w:rPr>
              <w:t xml:space="preserve">3 </w:t>
            </w:r>
            <w:r w:rsidR="00293B8A">
              <w:rPr>
                <w:rFonts w:ascii="Times New Roman" w:hAnsi="Times New Roman" w:cs="Times New Roman"/>
                <w:sz w:val="20"/>
                <w:szCs w:val="20"/>
              </w:rPr>
              <w:t>-</w:t>
            </w:r>
            <w:r w:rsidRPr="004E05FD">
              <w:rPr>
                <w:rFonts w:ascii="Times New Roman" w:hAnsi="Times New Roman" w:cs="Times New Roman"/>
                <w:sz w:val="20"/>
                <w:szCs w:val="20"/>
              </w:rPr>
              <w:t xml:space="preserve"> RFF not under article 304</w:t>
            </w:r>
          </w:p>
        </w:tc>
      </w:tr>
      <w:tr w:rsidR="00617DEB" w:rsidRPr="000744C5" w:rsidTr="00617DEB">
        <w:trPr>
          <w:trHeight w:val="353"/>
        </w:trPr>
        <w:tc>
          <w:tcPr>
            <w:tcW w:w="9242" w:type="dxa"/>
            <w:gridSpan w:val="3"/>
          </w:tcPr>
          <w:p w:rsidR="00617DEB" w:rsidRPr="00617DEB" w:rsidRDefault="00617DEB">
            <w:pPr>
              <w:rPr>
                <w:rFonts w:ascii="Times New Roman" w:hAnsi="Times New Roman" w:cs="Times New Roman"/>
                <w:b/>
                <w:sz w:val="20"/>
                <w:szCs w:val="20"/>
              </w:rPr>
            </w:pPr>
            <w:r w:rsidRPr="00617DEB">
              <w:rPr>
                <w:rFonts w:ascii="Times New Roman" w:hAnsi="Times New Roman" w:cs="Times New Roman"/>
                <w:b/>
                <w:sz w:val="20"/>
                <w:szCs w:val="20"/>
              </w:rPr>
              <w:t>List of RFF/MAP with sub RFF/MAP</w:t>
            </w:r>
          </w:p>
        </w:tc>
      </w:tr>
      <w:tr w:rsidR="00617DEB" w:rsidRPr="000744C5" w:rsidTr="004A6443">
        <w:trPr>
          <w:trHeight w:val="675"/>
        </w:trPr>
        <w:tc>
          <w:tcPr>
            <w:tcW w:w="1339" w:type="dxa"/>
          </w:tcPr>
          <w:p w:rsidR="00617DEB" w:rsidRDefault="00617DEB" w:rsidP="0049052C">
            <w:pPr>
              <w:rPr>
                <w:rFonts w:ascii="Times New Roman" w:hAnsi="Times New Roman" w:cs="Times New Roman"/>
                <w:sz w:val="20"/>
                <w:szCs w:val="20"/>
              </w:rPr>
            </w:pPr>
            <w:r>
              <w:rPr>
                <w:rFonts w:ascii="Times New Roman" w:hAnsi="Times New Roman" w:cs="Times New Roman"/>
                <w:sz w:val="20"/>
                <w:szCs w:val="20"/>
              </w:rPr>
              <w:t>C0100</w:t>
            </w:r>
          </w:p>
        </w:tc>
        <w:tc>
          <w:tcPr>
            <w:tcW w:w="2139" w:type="dxa"/>
          </w:tcPr>
          <w:p w:rsidR="00617DEB" w:rsidRPr="000744C5" w:rsidRDefault="00617DEB" w:rsidP="00617DEB">
            <w:pPr>
              <w:rPr>
                <w:rFonts w:ascii="Times New Roman" w:hAnsi="Times New Roman" w:cs="Times New Roman"/>
                <w:sz w:val="20"/>
                <w:szCs w:val="20"/>
              </w:rPr>
            </w:pPr>
            <w:r>
              <w:rPr>
                <w:rFonts w:ascii="Times New Roman" w:hAnsi="Times New Roman" w:cs="Times New Roman"/>
                <w:sz w:val="20"/>
                <w:szCs w:val="20"/>
              </w:rPr>
              <w:t xml:space="preserve">Number </w:t>
            </w:r>
            <w:r w:rsidRPr="00617DEB">
              <w:rPr>
                <w:rFonts w:ascii="Times New Roman" w:hAnsi="Times New Roman" w:cs="Times New Roman"/>
                <w:sz w:val="20"/>
                <w:szCs w:val="20"/>
              </w:rPr>
              <w:t>of RFF/MAP with sub RFF/MAP</w:t>
            </w:r>
          </w:p>
        </w:tc>
        <w:tc>
          <w:tcPr>
            <w:tcW w:w="5764" w:type="dxa"/>
          </w:tcPr>
          <w:p w:rsidR="00617DEB" w:rsidRDefault="00617DEB">
            <w:pPr>
              <w:rPr>
                <w:rFonts w:ascii="Times New Roman" w:hAnsi="Times New Roman" w:cs="Times New Roman"/>
                <w:sz w:val="20"/>
                <w:szCs w:val="20"/>
              </w:rPr>
            </w:pPr>
            <w:r>
              <w:rPr>
                <w:rFonts w:ascii="Times New Roman" w:hAnsi="Times New Roman" w:cs="Times New Roman"/>
                <w:sz w:val="20"/>
                <w:szCs w:val="20"/>
              </w:rPr>
              <w:t>For the funds with other funds embedded (option 1 reported in item C0070) identify the n</w:t>
            </w:r>
            <w:r w:rsidRPr="002C1E25">
              <w:rPr>
                <w:rFonts w:ascii="Times New Roman" w:hAnsi="Times New Roman" w:cs="Times New Roman"/>
                <w:sz w:val="20"/>
                <w:szCs w:val="20"/>
              </w:rPr>
              <w:t xml:space="preserve">umber </w:t>
            </w:r>
            <w:r w:rsidR="002655E7">
              <w:rPr>
                <w:rFonts w:ascii="Times New Roman" w:hAnsi="Times New Roman" w:cs="Times New Roman"/>
                <w:sz w:val="20"/>
                <w:szCs w:val="20"/>
              </w:rPr>
              <w:t xml:space="preserve">as defined for item </w:t>
            </w:r>
            <w:del w:id="16" w:author="Author">
              <w:r w:rsidR="002655E7" w:rsidDel="00F17AEA">
                <w:rPr>
                  <w:rFonts w:ascii="Times New Roman" w:hAnsi="Times New Roman" w:cs="Times New Roman"/>
                  <w:sz w:val="20"/>
                  <w:szCs w:val="20"/>
                </w:rPr>
                <w:delText>C0010</w:delText>
              </w:r>
            </w:del>
            <w:ins w:id="17" w:author="Author">
              <w:r w:rsidR="00F17AEA">
                <w:rPr>
                  <w:rFonts w:ascii="Times New Roman" w:hAnsi="Times New Roman" w:cs="Times New Roman"/>
                  <w:sz w:val="20"/>
                  <w:szCs w:val="20"/>
                </w:rPr>
                <w:t>C0040</w:t>
              </w:r>
            </w:ins>
            <w:r w:rsidR="002655E7">
              <w:rPr>
                <w:rFonts w:ascii="Times New Roman" w:hAnsi="Times New Roman" w:cs="Times New Roman"/>
                <w:sz w:val="20"/>
                <w:szCs w:val="20"/>
              </w:rPr>
              <w:t xml:space="preserve">. </w:t>
            </w:r>
          </w:p>
          <w:p w:rsidR="00617DEB" w:rsidRDefault="00617DEB">
            <w:pPr>
              <w:rPr>
                <w:rFonts w:ascii="Times New Roman" w:hAnsi="Times New Roman" w:cs="Times New Roman"/>
                <w:sz w:val="20"/>
                <w:szCs w:val="20"/>
              </w:rPr>
            </w:pPr>
          </w:p>
          <w:p w:rsidR="00617DEB" w:rsidRDefault="00617DEB">
            <w:pPr>
              <w:rPr>
                <w:rFonts w:ascii="Times New Roman" w:hAnsi="Times New Roman" w:cs="Times New Roman"/>
                <w:sz w:val="20"/>
                <w:szCs w:val="20"/>
              </w:rPr>
            </w:pPr>
            <w:r>
              <w:rPr>
                <w:rFonts w:ascii="Times New Roman" w:hAnsi="Times New Roman" w:cs="Times New Roman"/>
                <w:sz w:val="20"/>
                <w:szCs w:val="20"/>
              </w:rPr>
              <w:t xml:space="preserve">The fund shall be repeated for as many lines as needed to report the funds embedded. </w:t>
            </w:r>
          </w:p>
          <w:p w:rsidR="00617DEB" w:rsidRPr="000744C5" w:rsidRDefault="00617DEB">
            <w:pPr>
              <w:rPr>
                <w:rFonts w:ascii="Times New Roman" w:hAnsi="Times New Roman" w:cs="Times New Roman"/>
                <w:sz w:val="20"/>
                <w:szCs w:val="20"/>
              </w:rPr>
            </w:pPr>
          </w:p>
        </w:tc>
      </w:tr>
      <w:tr w:rsidR="00617DEB" w:rsidRPr="000744C5" w:rsidTr="004A6443">
        <w:trPr>
          <w:trHeight w:val="675"/>
        </w:trPr>
        <w:tc>
          <w:tcPr>
            <w:tcW w:w="1339" w:type="dxa"/>
          </w:tcPr>
          <w:p w:rsidR="00617DEB" w:rsidRDefault="00617DEB" w:rsidP="0049052C">
            <w:pPr>
              <w:rPr>
                <w:rFonts w:ascii="Times New Roman" w:hAnsi="Times New Roman" w:cs="Times New Roman"/>
                <w:sz w:val="20"/>
                <w:szCs w:val="20"/>
              </w:rPr>
            </w:pPr>
            <w:r>
              <w:rPr>
                <w:rFonts w:ascii="Times New Roman" w:hAnsi="Times New Roman" w:cs="Times New Roman"/>
                <w:sz w:val="20"/>
                <w:szCs w:val="20"/>
              </w:rPr>
              <w:t>C0110</w:t>
            </w:r>
          </w:p>
        </w:tc>
        <w:tc>
          <w:tcPr>
            <w:tcW w:w="2139" w:type="dxa"/>
          </w:tcPr>
          <w:p w:rsidR="00617DEB" w:rsidRPr="00617DEB" w:rsidRDefault="00617DEB">
            <w:pPr>
              <w:rPr>
                <w:rFonts w:ascii="Times New Roman" w:hAnsi="Times New Roman" w:cs="Times New Roman"/>
                <w:sz w:val="20"/>
                <w:szCs w:val="20"/>
              </w:rPr>
            </w:pPr>
            <w:r>
              <w:rPr>
                <w:rFonts w:ascii="Times New Roman" w:hAnsi="Times New Roman" w:cs="Times New Roman"/>
                <w:sz w:val="20"/>
                <w:szCs w:val="20"/>
              </w:rPr>
              <w:t>Number</w:t>
            </w:r>
            <w:r w:rsidRPr="00617DEB">
              <w:rPr>
                <w:rFonts w:ascii="Times New Roman" w:hAnsi="Times New Roman" w:cs="Times New Roman"/>
                <w:sz w:val="20"/>
                <w:szCs w:val="20"/>
              </w:rPr>
              <w:t xml:space="preserve"> of sub RFF/MAP</w:t>
            </w:r>
          </w:p>
        </w:tc>
        <w:tc>
          <w:tcPr>
            <w:tcW w:w="5764" w:type="dxa"/>
          </w:tcPr>
          <w:p w:rsidR="00617DEB" w:rsidRPr="000744C5" w:rsidRDefault="002655E7" w:rsidP="00F17AEA">
            <w:pPr>
              <w:rPr>
                <w:rFonts w:ascii="Times New Roman" w:hAnsi="Times New Roman" w:cs="Times New Roman"/>
                <w:sz w:val="20"/>
                <w:szCs w:val="20"/>
              </w:rPr>
            </w:pPr>
            <w:r>
              <w:rPr>
                <w:rFonts w:ascii="Times New Roman" w:hAnsi="Times New Roman" w:cs="Times New Roman"/>
                <w:sz w:val="20"/>
                <w:szCs w:val="20"/>
              </w:rPr>
              <w:t>Identify the n</w:t>
            </w:r>
            <w:r w:rsidRPr="002C1E25">
              <w:rPr>
                <w:rFonts w:ascii="Times New Roman" w:hAnsi="Times New Roman" w:cs="Times New Roman"/>
                <w:sz w:val="20"/>
                <w:szCs w:val="20"/>
              </w:rPr>
              <w:t xml:space="preserve">umber </w:t>
            </w:r>
            <w:r>
              <w:rPr>
                <w:rFonts w:ascii="Times New Roman" w:hAnsi="Times New Roman" w:cs="Times New Roman"/>
                <w:sz w:val="20"/>
                <w:szCs w:val="20"/>
              </w:rPr>
              <w:t xml:space="preserve">of the funds embedded in other funds as defined for item </w:t>
            </w:r>
            <w:del w:id="18" w:author="Author">
              <w:r w:rsidDel="00F17AEA">
                <w:rPr>
                  <w:rFonts w:ascii="Times New Roman" w:hAnsi="Times New Roman" w:cs="Times New Roman"/>
                  <w:sz w:val="20"/>
                  <w:szCs w:val="20"/>
                </w:rPr>
                <w:delText>C0010</w:delText>
              </w:r>
            </w:del>
            <w:ins w:id="19" w:author="Author">
              <w:r w:rsidR="00F17AEA">
                <w:rPr>
                  <w:rFonts w:ascii="Times New Roman" w:hAnsi="Times New Roman" w:cs="Times New Roman"/>
                  <w:sz w:val="20"/>
                  <w:szCs w:val="20"/>
                </w:rPr>
                <w:t>C0040</w:t>
              </w:r>
            </w:ins>
            <w:r>
              <w:rPr>
                <w:rFonts w:ascii="Times New Roman" w:hAnsi="Times New Roman" w:cs="Times New Roman"/>
                <w:sz w:val="20"/>
                <w:szCs w:val="20"/>
              </w:rPr>
              <w:t xml:space="preserve">. </w:t>
            </w:r>
          </w:p>
        </w:tc>
      </w:tr>
      <w:tr w:rsidR="00617DEB" w:rsidRPr="000744C5" w:rsidTr="005305AF">
        <w:tblPrEx>
          <w:tblW w:w="0" w:type="auto"/>
          <w:tblPrExChange w:id="20" w:author="Author">
            <w:tblPrEx>
              <w:tblW w:w="0" w:type="auto"/>
            </w:tblPrEx>
          </w:tblPrExChange>
        </w:tblPrEx>
        <w:trPr>
          <w:trHeight w:val="346"/>
          <w:trPrChange w:id="21" w:author="Author">
            <w:trPr>
              <w:trHeight w:val="675"/>
            </w:trPr>
          </w:trPrChange>
        </w:trPr>
        <w:tc>
          <w:tcPr>
            <w:tcW w:w="1339" w:type="dxa"/>
            <w:tcPrChange w:id="22" w:author="Author">
              <w:tcPr>
                <w:tcW w:w="1339" w:type="dxa"/>
              </w:tcPr>
            </w:tcPrChange>
          </w:tcPr>
          <w:p w:rsidR="00617DEB" w:rsidRPr="00617DEB" w:rsidRDefault="00617DEB" w:rsidP="0049052C">
            <w:pPr>
              <w:rPr>
                <w:rFonts w:ascii="Times New Roman" w:hAnsi="Times New Roman" w:cs="Times New Roman"/>
                <w:b/>
                <w:sz w:val="20"/>
                <w:szCs w:val="20"/>
              </w:rPr>
            </w:pPr>
            <w:r>
              <w:rPr>
                <w:rFonts w:ascii="Times New Roman" w:hAnsi="Times New Roman" w:cs="Times New Roman"/>
                <w:sz w:val="20"/>
                <w:szCs w:val="20"/>
              </w:rPr>
              <w:t>C0120</w:t>
            </w:r>
          </w:p>
        </w:tc>
        <w:tc>
          <w:tcPr>
            <w:tcW w:w="2139" w:type="dxa"/>
            <w:tcPrChange w:id="23" w:author="Author">
              <w:tcPr>
                <w:tcW w:w="2139" w:type="dxa"/>
              </w:tcPr>
            </w:tcPrChange>
          </w:tcPr>
          <w:p w:rsidR="00617DEB" w:rsidRPr="00617DEB" w:rsidRDefault="00617DEB" w:rsidP="00F231CA">
            <w:pPr>
              <w:rPr>
                <w:rFonts w:ascii="Times New Roman" w:hAnsi="Times New Roman" w:cs="Times New Roman"/>
                <w:sz w:val="20"/>
                <w:szCs w:val="20"/>
              </w:rPr>
            </w:pPr>
            <w:r w:rsidRPr="00617DEB">
              <w:rPr>
                <w:rFonts w:ascii="Times New Roman" w:hAnsi="Times New Roman" w:cs="Times New Roman"/>
                <w:sz w:val="20"/>
                <w:szCs w:val="20"/>
              </w:rPr>
              <w:t>Sub RFF/MAP</w:t>
            </w:r>
            <w:del w:id="24" w:author="Author">
              <w:r w:rsidRPr="00617DEB" w:rsidDel="00F231CA">
                <w:rPr>
                  <w:rFonts w:ascii="Times New Roman" w:hAnsi="Times New Roman" w:cs="Times New Roman"/>
                  <w:sz w:val="20"/>
                  <w:szCs w:val="20"/>
                </w:rPr>
                <w:delText>/Remaining of a fund</w:delText>
              </w:r>
            </w:del>
          </w:p>
        </w:tc>
        <w:tc>
          <w:tcPr>
            <w:tcW w:w="5764" w:type="dxa"/>
            <w:tcPrChange w:id="25" w:author="Author">
              <w:tcPr>
                <w:tcW w:w="5764" w:type="dxa"/>
              </w:tcPr>
            </w:tcPrChange>
          </w:tcPr>
          <w:p w:rsidR="002655E7" w:rsidRDefault="002655E7" w:rsidP="002655E7">
            <w:pPr>
              <w:rPr>
                <w:rFonts w:ascii="Times New Roman" w:hAnsi="Times New Roman" w:cs="Times New Roman"/>
                <w:sz w:val="20"/>
                <w:szCs w:val="20"/>
              </w:rPr>
            </w:pPr>
            <w:r>
              <w:rPr>
                <w:rFonts w:ascii="Times New Roman" w:hAnsi="Times New Roman" w:cs="Times New Roman"/>
                <w:sz w:val="20"/>
                <w:szCs w:val="20"/>
              </w:rPr>
              <w:t xml:space="preserve">Identify if the nature of the fund embedded in other funds. </w:t>
            </w:r>
            <w:r w:rsidRPr="002C1E25">
              <w:rPr>
                <w:rFonts w:ascii="Times New Roman" w:hAnsi="Times New Roman" w:cs="Times New Roman"/>
                <w:sz w:val="20"/>
                <w:szCs w:val="20"/>
              </w:rPr>
              <w:t>One of the options in the following closed list shall be used:</w:t>
            </w:r>
            <w:r w:rsidRPr="002C1E25">
              <w:rPr>
                <w:rFonts w:ascii="Times New Roman" w:hAnsi="Times New Roman" w:cs="Times New Roman"/>
                <w:sz w:val="20"/>
                <w:szCs w:val="20"/>
              </w:rPr>
              <w:br/>
            </w:r>
            <w:r>
              <w:rPr>
                <w:rFonts w:ascii="Times New Roman" w:hAnsi="Times New Roman" w:cs="Times New Roman"/>
                <w:sz w:val="20"/>
                <w:szCs w:val="20"/>
              </w:rPr>
              <w:t xml:space="preserve">1 </w:t>
            </w:r>
            <w:r w:rsidR="00293B8A">
              <w:rPr>
                <w:rFonts w:ascii="Times New Roman" w:hAnsi="Times New Roman" w:cs="Times New Roman"/>
                <w:sz w:val="20"/>
                <w:szCs w:val="20"/>
              </w:rPr>
              <w:t>-</w:t>
            </w:r>
            <w:r>
              <w:rPr>
                <w:rFonts w:ascii="Times New Roman" w:hAnsi="Times New Roman" w:cs="Times New Roman"/>
                <w:sz w:val="20"/>
                <w:szCs w:val="20"/>
              </w:rPr>
              <w:t xml:space="preserve"> Ring-fenced fund</w:t>
            </w:r>
          </w:p>
          <w:p w:rsidR="002655E7" w:rsidDel="00546E79" w:rsidRDefault="002655E7">
            <w:pPr>
              <w:rPr>
                <w:del w:id="26" w:author="Author"/>
                <w:rFonts w:ascii="Times New Roman" w:hAnsi="Times New Roman" w:cs="Times New Roman"/>
                <w:sz w:val="20"/>
                <w:szCs w:val="20"/>
              </w:rPr>
            </w:pPr>
            <w:r>
              <w:rPr>
                <w:rFonts w:ascii="Times New Roman" w:hAnsi="Times New Roman" w:cs="Times New Roman"/>
                <w:sz w:val="20"/>
                <w:szCs w:val="20"/>
              </w:rPr>
              <w:lastRenderedPageBreak/>
              <w:t xml:space="preserve">2 </w:t>
            </w:r>
            <w:r w:rsidR="00293B8A">
              <w:rPr>
                <w:rFonts w:ascii="Times New Roman" w:hAnsi="Times New Roman" w:cs="Times New Roman"/>
                <w:sz w:val="20"/>
                <w:szCs w:val="20"/>
              </w:rPr>
              <w:t>-</w:t>
            </w:r>
            <w:r>
              <w:rPr>
                <w:rFonts w:ascii="Times New Roman" w:hAnsi="Times New Roman" w:cs="Times New Roman"/>
                <w:sz w:val="20"/>
                <w:szCs w:val="20"/>
              </w:rPr>
              <w:t xml:space="preserve"> Matching portfolio</w:t>
            </w:r>
          </w:p>
          <w:p w:rsidR="00617DEB" w:rsidRPr="000744C5" w:rsidRDefault="002655E7" w:rsidP="00546E79">
            <w:pPr>
              <w:rPr>
                <w:rFonts w:ascii="Times New Roman" w:hAnsi="Times New Roman" w:cs="Times New Roman"/>
                <w:sz w:val="20"/>
                <w:szCs w:val="20"/>
              </w:rPr>
            </w:pPr>
            <w:del w:id="27" w:author="Author">
              <w:r w:rsidDel="00F231CA">
                <w:rPr>
                  <w:rFonts w:ascii="Times New Roman" w:hAnsi="Times New Roman" w:cs="Times New Roman"/>
                  <w:sz w:val="20"/>
                  <w:szCs w:val="20"/>
                </w:rPr>
                <w:delText xml:space="preserve">3 </w:delText>
              </w:r>
              <w:r w:rsidR="00293B8A" w:rsidDel="00F231CA">
                <w:rPr>
                  <w:rFonts w:ascii="Times New Roman" w:hAnsi="Times New Roman" w:cs="Times New Roman"/>
                  <w:sz w:val="20"/>
                  <w:szCs w:val="20"/>
                </w:rPr>
                <w:delText>-</w:delText>
              </w:r>
              <w:r w:rsidDel="00F231CA">
                <w:rPr>
                  <w:rFonts w:ascii="Times New Roman" w:hAnsi="Times New Roman" w:cs="Times New Roman"/>
                  <w:sz w:val="20"/>
                  <w:szCs w:val="20"/>
                </w:rPr>
                <w:delText xml:space="preserve"> Remaining of a fund</w:delText>
              </w:r>
            </w:del>
          </w:p>
        </w:tc>
      </w:tr>
    </w:tbl>
    <w:p w:rsidR="00BB7862" w:rsidRDefault="00BB7862"/>
    <w:sectPr w:rsidR="00BB7862" w:rsidSect="007171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710DD"/>
    <w:multiLevelType w:val="hybridMultilevel"/>
    <w:tmpl w:val="005AFE70"/>
    <w:lvl w:ilvl="0" w:tplc="EB6AC7D2">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0DD30047"/>
    <w:multiLevelType w:val="hybridMultilevel"/>
    <w:tmpl w:val="2CC6F44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EBE119E"/>
    <w:multiLevelType w:val="hybridMultilevel"/>
    <w:tmpl w:val="6464B93A"/>
    <w:lvl w:ilvl="0" w:tplc="EB6AC7D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NotDisplayPageBoundaries/>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22EA6"/>
    <w:rsid w:val="00020ACA"/>
    <w:rsid w:val="00027A86"/>
    <w:rsid w:val="00027D3B"/>
    <w:rsid w:val="00056C9A"/>
    <w:rsid w:val="00072A8B"/>
    <w:rsid w:val="000744C5"/>
    <w:rsid w:val="00093C24"/>
    <w:rsid w:val="000E217A"/>
    <w:rsid w:val="000F6591"/>
    <w:rsid w:val="0010651B"/>
    <w:rsid w:val="001A7774"/>
    <w:rsid w:val="001B20AC"/>
    <w:rsid w:val="001C17D1"/>
    <w:rsid w:val="001E62F6"/>
    <w:rsid w:val="002000FE"/>
    <w:rsid w:val="00202D53"/>
    <w:rsid w:val="00204A6C"/>
    <w:rsid w:val="00215B85"/>
    <w:rsid w:val="002655E7"/>
    <w:rsid w:val="00272C6E"/>
    <w:rsid w:val="00282B67"/>
    <w:rsid w:val="00293B8A"/>
    <w:rsid w:val="002B23B6"/>
    <w:rsid w:val="002D2AFE"/>
    <w:rsid w:val="002D4E7E"/>
    <w:rsid w:val="0031198F"/>
    <w:rsid w:val="00347579"/>
    <w:rsid w:val="003D4C55"/>
    <w:rsid w:val="00411F6D"/>
    <w:rsid w:val="00445A8A"/>
    <w:rsid w:val="0046560C"/>
    <w:rsid w:val="00466C67"/>
    <w:rsid w:val="0049052C"/>
    <w:rsid w:val="004A6443"/>
    <w:rsid w:val="004B1646"/>
    <w:rsid w:val="004C7191"/>
    <w:rsid w:val="004E05FD"/>
    <w:rsid w:val="005046E5"/>
    <w:rsid w:val="00507C1A"/>
    <w:rsid w:val="005305AF"/>
    <w:rsid w:val="0053627D"/>
    <w:rsid w:val="00546E79"/>
    <w:rsid w:val="005671DA"/>
    <w:rsid w:val="00590D7E"/>
    <w:rsid w:val="00594A82"/>
    <w:rsid w:val="005C6A39"/>
    <w:rsid w:val="005E4AE0"/>
    <w:rsid w:val="005F13A1"/>
    <w:rsid w:val="00611C93"/>
    <w:rsid w:val="00617DEB"/>
    <w:rsid w:val="00693142"/>
    <w:rsid w:val="006A25D4"/>
    <w:rsid w:val="006D4325"/>
    <w:rsid w:val="006E426D"/>
    <w:rsid w:val="007017C8"/>
    <w:rsid w:val="007061EB"/>
    <w:rsid w:val="00717115"/>
    <w:rsid w:val="00733475"/>
    <w:rsid w:val="007674FF"/>
    <w:rsid w:val="00786833"/>
    <w:rsid w:val="007C757E"/>
    <w:rsid w:val="007D24EE"/>
    <w:rsid w:val="00813805"/>
    <w:rsid w:val="00813F6F"/>
    <w:rsid w:val="00830FED"/>
    <w:rsid w:val="00915255"/>
    <w:rsid w:val="009350D6"/>
    <w:rsid w:val="00983B66"/>
    <w:rsid w:val="009971AE"/>
    <w:rsid w:val="009D79E7"/>
    <w:rsid w:val="009F483D"/>
    <w:rsid w:val="00A070F1"/>
    <w:rsid w:val="00A16F09"/>
    <w:rsid w:val="00A24F0F"/>
    <w:rsid w:val="00A27989"/>
    <w:rsid w:val="00A35C3F"/>
    <w:rsid w:val="00A87D80"/>
    <w:rsid w:val="00AD52A0"/>
    <w:rsid w:val="00B34621"/>
    <w:rsid w:val="00B76A14"/>
    <w:rsid w:val="00BA6646"/>
    <w:rsid w:val="00BB7862"/>
    <w:rsid w:val="00BC7653"/>
    <w:rsid w:val="00C3147D"/>
    <w:rsid w:val="00C33D76"/>
    <w:rsid w:val="00C55157"/>
    <w:rsid w:val="00C85747"/>
    <w:rsid w:val="00CA6B2C"/>
    <w:rsid w:val="00CC74C7"/>
    <w:rsid w:val="00D21CF0"/>
    <w:rsid w:val="00D84C12"/>
    <w:rsid w:val="00DA3966"/>
    <w:rsid w:val="00DB414B"/>
    <w:rsid w:val="00E11379"/>
    <w:rsid w:val="00E32FD4"/>
    <w:rsid w:val="00E61DC2"/>
    <w:rsid w:val="00E70932"/>
    <w:rsid w:val="00E93E24"/>
    <w:rsid w:val="00F17AEA"/>
    <w:rsid w:val="00F22EA6"/>
    <w:rsid w:val="00F231CA"/>
    <w:rsid w:val="00F67D71"/>
    <w:rsid w:val="00F800F9"/>
    <w:rsid w:val="00F80924"/>
    <w:rsid w:val="00F843DD"/>
    <w:rsid w:val="00F9654C"/>
    <w:rsid w:val="00FB13C4"/>
    <w:rsid w:val="00FE2C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2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E4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AE0"/>
    <w:rPr>
      <w:rFonts w:ascii="Tahoma" w:hAnsi="Tahoma" w:cs="Tahoma"/>
      <w:sz w:val="16"/>
      <w:szCs w:val="16"/>
    </w:rPr>
  </w:style>
  <w:style w:type="character" w:styleId="CommentReference">
    <w:name w:val="annotation reference"/>
    <w:basedOn w:val="DefaultParagraphFont"/>
    <w:uiPriority w:val="99"/>
    <w:semiHidden/>
    <w:unhideWhenUsed/>
    <w:rsid w:val="005E4AE0"/>
    <w:rPr>
      <w:sz w:val="16"/>
      <w:szCs w:val="16"/>
    </w:rPr>
  </w:style>
  <w:style w:type="paragraph" w:styleId="CommentText">
    <w:name w:val="annotation text"/>
    <w:basedOn w:val="Normal"/>
    <w:link w:val="CommentTextChar"/>
    <w:uiPriority w:val="99"/>
    <w:semiHidden/>
    <w:unhideWhenUsed/>
    <w:rsid w:val="005E4AE0"/>
    <w:pPr>
      <w:spacing w:line="240" w:lineRule="auto"/>
    </w:pPr>
    <w:rPr>
      <w:sz w:val="20"/>
      <w:szCs w:val="20"/>
    </w:rPr>
  </w:style>
  <w:style w:type="character" w:customStyle="1" w:styleId="CommentTextChar">
    <w:name w:val="Comment Text Char"/>
    <w:basedOn w:val="DefaultParagraphFont"/>
    <w:link w:val="CommentText"/>
    <w:uiPriority w:val="99"/>
    <w:semiHidden/>
    <w:rsid w:val="005E4AE0"/>
    <w:rPr>
      <w:sz w:val="20"/>
      <w:szCs w:val="20"/>
    </w:rPr>
  </w:style>
  <w:style w:type="paragraph" w:styleId="CommentSubject">
    <w:name w:val="annotation subject"/>
    <w:basedOn w:val="CommentText"/>
    <w:next w:val="CommentText"/>
    <w:link w:val="CommentSubjectChar"/>
    <w:uiPriority w:val="99"/>
    <w:semiHidden/>
    <w:unhideWhenUsed/>
    <w:rsid w:val="005E4AE0"/>
    <w:rPr>
      <w:b/>
      <w:bCs/>
    </w:rPr>
  </w:style>
  <w:style w:type="character" w:customStyle="1" w:styleId="CommentSubjectChar">
    <w:name w:val="Comment Subject Char"/>
    <w:basedOn w:val="CommentTextChar"/>
    <w:link w:val="CommentSubject"/>
    <w:uiPriority w:val="99"/>
    <w:semiHidden/>
    <w:rsid w:val="005E4AE0"/>
    <w:rPr>
      <w:b/>
      <w:bCs/>
      <w:sz w:val="20"/>
      <w:szCs w:val="20"/>
    </w:rPr>
  </w:style>
  <w:style w:type="paragraph" w:styleId="ListParagraph">
    <w:name w:val="List Paragraph"/>
    <w:basedOn w:val="Normal"/>
    <w:uiPriority w:val="34"/>
    <w:qFormat/>
    <w:rsid w:val="002B23B6"/>
    <w:pPr>
      <w:ind w:left="720"/>
      <w:contextualSpacing/>
    </w:pPr>
  </w:style>
  <w:style w:type="paragraph" w:styleId="Revision">
    <w:name w:val="Revision"/>
    <w:hidden/>
    <w:uiPriority w:val="99"/>
    <w:semiHidden/>
    <w:rsid w:val="002D4E7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2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E4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AE0"/>
    <w:rPr>
      <w:rFonts w:ascii="Tahoma" w:hAnsi="Tahoma" w:cs="Tahoma"/>
      <w:sz w:val="16"/>
      <w:szCs w:val="16"/>
    </w:rPr>
  </w:style>
  <w:style w:type="character" w:styleId="CommentReference">
    <w:name w:val="annotation reference"/>
    <w:basedOn w:val="DefaultParagraphFont"/>
    <w:uiPriority w:val="99"/>
    <w:semiHidden/>
    <w:unhideWhenUsed/>
    <w:rsid w:val="005E4AE0"/>
    <w:rPr>
      <w:sz w:val="16"/>
      <w:szCs w:val="16"/>
    </w:rPr>
  </w:style>
  <w:style w:type="paragraph" w:styleId="CommentText">
    <w:name w:val="annotation text"/>
    <w:basedOn w:val="Normal"/>
    <w:link w:val="CommentTextChar"/>
    <w:uiPriority w:val="99"/>
    <w:semiHidden/>
    <w:unhideWhenUsed/>
    <w:rsid w:val="005E4AE0"/>
    <w:pPr>
      <w:spacing w:line="240" w:lineRule="auto"/>
    </w:pPr>
    <w:rPr>
      <w:sz w:val="20"/>
      <w:szCs w:val="20"/>
    </w:rPr>
  </w:style>
  <w:style w:type="character" w:customStyle="1" w:styleId="CommentTextChar">
    <w:name w:val="Comment Text Char"/>
    <w:basedOn w:val="DefaultParagraphFont"/>
    <w:link w:val="CommentText"/>
    <w:uiPriority w:val="99"/>
    <w:semiHidden/>
    <w:rsid w:val="005E4AE0"/>
    <w:rPr>
      <w:sz w:val="20"/>
      <w:szCs w:val="20"/>
    </w:rPr>
  </w:style>
  <w:style w:type="paragraph" w:styleId="CommentSubject">
    <w:name w:val="annotation subject"/>
    <w:basedOn w:val="CommentText"/>
    <w:next w:val="CommentText"/>
    <w:link w:val="CommentSubjectChar"/>
    <w:uiPriority w:val="99"/>
    <w:semiHidden/>
    <w:unhideWhenUsed/>
    <w:rsid w:val="005E4AE0"/>
    <w:rPr>
      <w:b/>
      <w:bCs/>
    </w:rPr>
  </w:style>
  <w:style w:type="character" w:customStyle="1" w:styleId="CommentSubjectChar">
    <w:name w:val="Comment Subject Char"/>
    <w:basedOn w:val="CommentTextChar"/>
    <w:link w:val="CommentSubject"/>
    <w:uiPriority w:val="99"/>
    <w:semiHidden/>
    <w:rsid w:val="005E4AE0"/>
    <w:rPr>
      <w:b/>
      <w:bCs/>
      <w:sz w:val="20"/>
      <w:szCs w:val="20"/>
    </w:rPr>
  </w:style>
  <w:style w:type="paragraph" w:styleId="ListParagraph">
    <w:name w:val="List Paragraph"/>
    <w:basedOn w:val="Normal"/>
    <w:uiPriority w:val="34"/>
    <w:qFormat/>
    <w:rsid w:val="002B23B6"/>
    <w:pPr>
      <w:ind w:left="720"/>
      <w:contextualSpacing/>
    </w:pPr>
  </w:style>
  <w:style w:type="paragraph" w:styleId="Revision">
    <w:name w:val="Revision"/>
    <w:hidden/>
    <w:uiPriority w:val="99"/>
    <w:semiHidden/>
    <w:rsid w:val="002D4E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697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840</Words>
  <Characters>4789</Characters>
  <Application>Microsoft Office Word</Application>
  <DocSecurity>0</DocSecurity>
  <Lines>39</Lines>
  <Paragraphs>11</Paragraphs>
  <ScaleCrop>false</ScaleCrop>
  <Company/>
  <LinksUpToDate>false</LinksUpToDate>
  <CharactersWithSpaces>5618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2015-07-02T20:43:00Z</dcterms:created>
  <dcterms:modified xsi:type="dcterms:W3CDTF">2015-07-16T15:13:00Z</dcterms:modified>
</cp:coreProperties>
</file>